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999E4" w14:textId="77777777" w:rsidR="00EC6A92" w:rsidRDefault="00E40DE1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bookmarkStart w:id="0" w:name="_Hlk198030491"/>
      <w:r>
        <w:rPr>
          <w:rStyle w:val="normaltextrun"/>
          <w:rFonts w:ascii="Times" w:hAnsi="Times" w:cs="Times"/>
          <w:b/>
          <w:bCs/>
        </w:rPr>
        <w:t>UMOWA</w:t>
      </w:r>
    </w:p>
    <w:p w14:paraId="272999E5" w14:textId="77777777" w:rsidR="00EC6A92" w:rsidRDefault="00E40DE1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POWIERZENIA PRZETWARZANIA DANYCH OSOBOWYCH</w:t>
      </w:r>
      <w:r>
        <w:rPr>
          <w:rStyle w:val="eop"/>
          <w:rFonts w:ascii="Times" w:hAnsi="Times" w:cs="Times"/>
        </w:rPr>
        <w:t> </w:t>
      </w:r>
    </w:p>
    <w:p w14:paraId="272999E6" w14:textId="77777777" w:rsidR="00EC6A92" w:rsidRDefault="00EC6A92" w:rsidP="006B160A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72999E7" w14:textId="19BC2849" w:rsidR="00EC6A92" w:rsidRDefault="00E40DE1" w:rsidP="006B160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</w:t>
      </w:r>
      <w:r w:rsidR="00F65A2B" w:rsidRPr="00F65A2B">
        <w:rPr>
          <w:rStyle w:val="normaltextrun"/>
          <w:rFonts w:ascii="Times" w:hAnsi="Times" w:cs="Times"/>
        </w:rPr>
        <w:t>………………</w:t>
      </w:r>
      <w:r w:rsidRPr="00F65A2B">
        <w:rPr>
          <w:rStyle w:val="normaltextrun"/>
          <w:rFonts w:ascii="Times" w:hAnsi="Times" w:cs="Times"/>
        </w:rPr>
        <w:t xml:space="preserve"> w </w:t>
      </w:r>
      <w:r w:rsidR="00F65A2B">
        <w:rPr>
          <w:rStyle w:val="normaltextrun"/>
          <w:rFonts w:ascii="Times" w:hAnsi="Times" w:cs="Times"/>
        </w:rPr>
        <w:t>Lublinie</w:t>
      </w:r>
      <w:r w:rsidRPr="00F65A2B">
        <w:rPr>
          <w:rStyle w:val="normaltextrun"/>
          <w:rFonts w:ascii="Times" w:hAnsi="Times" w:cs="Times"/>
        </w:rPr>
        <w:t>,</w:t>
      </w:r>
      <w:r>
        <w:rPr>
          <w:rStyle w:val="normaltextrun"/>
          <w:rFonts w:ascii="Times" w:hAnsi="Times" w:cs="Times"/>
        </w:rPr>
        <w:t xml:space="preserve"> zwana dalej „</w:t>
      </w:r>
      <w:r w:rsidRPr="00851FA7">
        <w:rPr>
          <w:rStyle w:val="normaltextrun"/>
          <w:rFonts w:ascii="Times" w:hAnsi="Times" w:cs="Times"/>
          <w:b/>
          <w:bCs/>
        </w:rPr>
        <w:t>Umową Powierzenia</w:t>
      </w:r>
      <w:r>
        <w:rPr>
          <w:rStyle w:val="normaltextrun"/>
          <w:rFonts w:ascii="Times" w:hAnsi="Times" w:cs="Times"/>
        </w:rPr>
        <w:t>”, pomiędzy:</w:t>
      </w:r>
    </w:p>
    <w:p w14:paraId="272999E8" w14:textId="77777777" w:rsidR="00EC6A92" w:rsidRDefault="00E40DE1" w:rsidP="00851FA7">
      <w:pPr>
        <w:pStyle w:val="paragraph"/>
        <w:spacing w:before="0" w:after="0" w:afterAutospacing="0"/>
        <w:jc w:val="both"/>
        <w:textAlignment w:val="baseline"/>
        <w:rPr>
          <w:rFonts w:ascii="Times" w:hAnsi="Times" w:cs="Times"/>
          <w:bCs/>
        </w:rPr>
      </w:pPr>
      <w:r w:rsidRPr="0087789D">
        <w:rPr>
          <w:rStyle w:val="normaltextrun"/>
          <w:rFonts w:ascii="Times" w:hAnsi="Times" w:cs="Times"/>
        </w:rPr>
        <w:t xml:space="preserve">Generalnym Dyrektorem Dróg Krajowych i Autostrad, </w:t>
      </w:r>
      <w:r w:rsidRPr="00FA2EAA">
        <w:rPr>
          <w:rFonts w:ascii="Times" w:hAnsi="Times" w:cs="Times"/>
          <w:bCs/>
        </w:rPr>
        <w:t>z siedzibą w Warszawie pod adresem: ul. Wronia 53, 00-874 Warszawa, zwanym dalej „</w:t>
      </w:r>
      <w:r w:rsidRPr="00FA2EAA">
        <w:rPr>
          <w:rFonts w:ascii="Times" w:hAnsi="Times" w:cs="Times"/>
          <w:b/>
          <w:bCs/>
        </w:rPr>
        <w:t>Administratorem</w:t>
      </w:r>
      <w:r w:rsidRPr="00FA2EAA">
        <w:rPr>
          <w:rFonts w:ascii="Times" w:hAnsi="Times" w:cs="Times"/>
          <w:bCs/>
        </w:rPr>
        <w:t xml:space="preserve">”, reprezentowanym przez: </w:t>
      </w:r>
    </w:p>
    <w:p w14:paraId="0A2F6B69" w14:textId="4337E8AE" w:rsidR="00F65A2B" w:rsidRDefault="00F65A2B" w:rsidP="006B160A">
      <w:pPr>
        <w:pStyle w:val="NIEARTTEKSTtekstnieartykuowanynppodstprawnarozplubpreambua"/>
        <w:spacing w:line="300" w:lineRule="exact"/>
        <w:ind w:firstLine="0"/>
        <w:rPr>
          <w:rStyle w:val="normaltextrun"/>
          <w:rFonts w:eastAsia="Times New Roman"/>
          <w:bCs w:val="0"/>
          <w:i/>
          <w:iCs/>
          <w:highlight w:val="yellow"/>
        </w:rPr>
      </w:pPr>
      <w:r w:rsidRPr="0047321A">
        <w:rPr>
          <w:rStyle w:val="normaltextrun"/>
          <w:rFonts w:cs="Times"/>
          <w:b/>
          <w:bCs w:val="0"/>
        </w:rPr>
        <w:t xml:space="preserve">Janusza </w:t>
      </w:r>
      <w:proofErr w:type="spellStart"/>
      <w:r w:rsidRPr="0047321A">
        <w:rPr>
          <w:rStyle w:val="normaltextrun"/>
          <w:rFonts w:cs="Times"/>
          <w:b/>
          <w:bCs w:val="0"/>
        </w:rPr>
        <w:t>Pachlę</w:t>
      </w:r>
      <w:proofErr w:type="spellEnd"/>
      <w:r>
        <w:rPr>
          <w:rStyle w:val="normaltextrun"/>
          <w:rFonts w:cs="Times"/>
        </w:rPr>
        <w:t xml:space="preserve"> – Dyrektora Oddziału </w:t>
      </w:r>
      <w:del w:id="1" w:author="Król-Suchecka Beata" w:date="2026-01-27T12:50:00Z">
        <w:r w:rsidDel="00307D14">
          <w:rPr>
            <w:rStyle w:val="normaltextrun"/>
            <w:rFonts w:cs="Times"/>
          </w:rPr>
          <w:delText xml:space="preserve">W Lublinie </w:delText>
        </w:r>
      </w:del>
      <w:r>
        <w:rPr>
          <w:rStyle w:val="normaltextrun"/>
          <w:rFonts w:cs="Times"/>
        </w:rPr>
        <w:t>Generalnej Dyrekcji Dróg Krajowych i Autostrad</w:t>
      </w:r>
      <w:ins w:id="2" w:author="Król-Suchecka Beata" w:date="2026-01-27T12:50:00Z">
        <w:r w:rsidR="00307D14">
          <w:rPr>
            <w:rStyle w:val="normaltextrun"/>
            <w:rFonts w:cs="Times"/>
          </w:rPr>
          <w:t xml:space="preserve"> w Lublinie</w:t>
        </w:r>
      </w:ins>
      <w:r w:rsidRPr="00F65A2B">
        <w:rPr>
          <w:rStyle w:val="normaltextrun"/>
          <w:rFonts w:eastAsia="Times New Roman"/>
          <w:bCs w:val="0"/>
          <w:i/>
          <w:iCs/>
        </w:rPr>
        <w:t>,</w:t>
      </w:r>
    </w:p>
    <w:p w14:paraId="272999EE" w14:textId="77777777" w:rsidR="00EC6A92" w:rsidRDefault="00EC6A92" w:rsidP="006B160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272999EF" w14:textId="77777777" w:rsidR="00EC6A92" w:rsidRPr="0087789D" w:rsidRDefault="00E40DE1" w:rsidP="006B160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a</w:t>
      </w:r>
    </w:p>
    <w:p w14:paraId="089D9FCD" w14:textId="77777777" w:rsidR="00F65A2B" w:rsidRPr="00F65A2B" w:rsidRDefault="00F65A2B" w:rsidP="00F65A2B">
      <w:pPr>
        <w:pStyle w:val="paragraph"/>
        <w:spacing w:before="0" w:beforeAutospacing="0" w:afterAutospacing="0"/>
        <w:jc w:val="both"/>
        <w:textAlignment w:val="baseline"/>
        <w:rPr>
          <w:rFonts w:ascii="Times" w:hAnsi="Times" w:cs="Times"/>
        </w:rPr>
      </w:pPr>
      <w:bookmarkStart w:id="3" w:name="_Hlk80869950"/>
      <w:r w:rsidRPr="00F65A2B">
        <w:rPr>
          <w:rFonts w:ascii="Times" w:hAnsi="Times" w:cs="Times"/>
        </w:rPr>
        <w:t xml:space="preserve">.................................................................. z siedzibą w ............................, adres ...................................................................., wpisaną do Rejestru Przedsiębiorców Krajowego Rejestru Sądowego prowadzonego przez Sąd Rejonowy ........................................................................ Krajowego Rejestru Sądowego pod nr KRS ............................, NIP........................, </w:t>
      </w:r>
    </w:p>
    <w:p w14:paraId="220835D8" w14:textId="77777777" w:rsidR="00F65A2B" w:rsidRPr="00F65A2B" w:rsidRDefault="00F65A2B" w:rsidP="00F65A2B">
      <w:pPr>
        <w:pStyle w:val="paragraph"/>
        <w:spacing w:before="0" w:beforeAutospacing="0" w:afterAutospacing="0"/>
        <w:jc w:val="both"/>
        <w:textAlignment w:val="baseline"/>
        <w:rPr>
          <w:rFonts w:ascii="Times" w:hAnsi="Times" w:cs="Times"/>
        </w:rPr>
      </w:pPr>
      <w:r w:rsidRPr="00F65A2B">
        <w:rPr>
          <w:rFonts w:ascii="Times" w:hAnsi="Times" w:cs="Times"/>
        </w:rPr>
        <w:t xml:space="preserve">REGON ..........................., o kapitale zakładowym ............................................. PLN  </w:t>
      </w:r>
      <w:bookmarkEnd w:id="3"/>
    </w:p>
    <w:p w14:paraId="3006660D" w14:textId="77777777" w:rsidR="00F65A2B" w:rsidRPr="00F65A2B" w:rsidRDefault="00F65A2B" w:rsidP="00F65A2B">
      <w:pPr>
        <w:pStyle w:val="paragraph"/>
        <w:spacing w:before="0" w:beforeAutospacing="0" w:afterAutospacing="0"/>
        <w:jc w:val="both"/>
        <w:textAlignment w:val="baseline"/>
        <w:rPr>
          <w:rFonts w:ascii="Times" w:hAnsi="Times" w:cs="Times"/>
        </w:rPr>
      </w:pPr>
      <w:r w:rsidRPr="00F65A2B">
        <w:rPr>
          <w:rFonts w:ascii="Times" w:hAnsi="Times" w:cs="Times"/>
          <w:u w:val="single"/>
        </w:rPr>
        <w:t>lub</w:t>
      </w:r>
      <w:r w:rsidRPr="00F65A2B">
        <w:rPr>
          <w:rFonts w:ascii="Times" w:hAnsi="Times" w:cs="Times"/>
        </w:rPr>
        <w:t xml:space="preserve"> </w:t>
      </w:r>
    </w:p>
    <w:p w14:paraId="0085DE9D" w14:textId="77777777" w:rsidR="00F65A2B" w:rsidRPr="00F65A2B" w:rsidRDefault="00F65A2B" w:rsidP="00F65A2B">
      <w:pPr>
        <w:pStyle w:val="paragraph"/>
        <w:spacing w:before="0" w:beforeAutospacing="0" w:afterAutospacing="0"/>
        <w:jc w:val="both"/>
        <w:textAlignment w:val="baseline"/>
        <w:rPr>
          <w:rFonts w:ascii="Times" w:hAnsi="Times" w:cs="Times"/>
        </w:rPr>
      </w:pPr>
      <w:r w:rsidRPr="00F65A2B">
        <w:rPr>
          <w:rFonts w:ascii="Times" w:hAnsi="Times" w:cs="Times"/>
        </w:rPr>
        <w:t xml:space="preserve">................................. zam. ..................... posługujący się numerem PESEL ............... prowadzącym działalność gospodarczą pod firmą.....................................  z siedzibą w ..................., adres ..........................................., wpisanym do Centralnej  Ewidencji i Informacji o Działalności Gospodarczej, , NIP ......................, REGON ...................... </w:t>
      </w:r>
    </w:p>
    <w:p w14:paraId="2AB9D101" w14:textId="2577BCC8" w:rsidR="00F65A2B" w:rsidRPr="00F65A2B" w:rsidRDefault="00F65A2B" w:rsidP="00F65A2B">
      <w:pPr>
        <w:pStyle w:val="paragraph"/>
        <w:spacing w:before="0" w:beforeAutospacing="0" w:afterAutospacing="0"/>
        <w:jc w:val="both"/>
        <w:textAlignment w:val="baseline"/>
        <w:rPr>
          <w:rFonts w:ascii="Times" w:hAnsi="Times" w:cs="Times"/>
        </w:rPr>
      </w:pPr>
      <w:bookmarkStart w:id="4" w:name="_Hlk80869959"/>
      <w:r w:rsidRPr="00F65A2B">
        <w:rPr>
          <w:rFonts w:ascii="Times" w:hAnsi="Times" w:cs="Times"/>
        </w:rPr>
        <w:t>reprezentowanym przez: P</w:t>
      </w:r>
      <w:bookmarkEnd w:id="4"/>
      <w:r w:rsidRPr="00F65A2B">
        <w:rPr>
          <w:rFonts w:ascii="Times" w:hAnsi="Times" w:cs="Times"/>
        </w:rPr>
        <w:t>. ………………………………………………………………….,</w:t>
      </w:r>
    </w:p>
    <w:p w14:paraId="272999F2" w14:textId="77777777" w:rsidR="00EC6A92" w:rsidRDefault="00EC6A92" w:rsidP="006B160A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272999F6" w14:textId="77777777" w:rsidR="00EC6A92" w:rsidRPr="0087789D" w:rsidRDefault="00EC6A92" w:rsidP="006B160A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272999F7" w14:textId="77777777" w:rsidR="00EC6A92" w:rsidRPr="0087789D" w:rsidRDefault="00E40DE1" w:rsidP="006B160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</w:t>
      </w:r>
    </w:p>
    <w:p w14:paraId="272999F8" w14:textId="77777777" w:rsidR="00EC6A92" w:rsidRPr="0087789D" w:rsidRDefault="00E40DE1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272999F9" w14:textId="77777777" w:rsidR="00EC6A92" w:rsidRPr="0087789D" w:rsidRDefault="00E40DE1" w:rsidP="00851FA7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272999FA" w14:textId="25D294A1" w:rsidR="00EC6A92" w:rsidRDefault="00E40DE1" w:rsidP="00E40DE1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celu wykonania umowy </w:t>
      </w:r>
      <w:r w:rsidRPr="00F65A2B">
        <w:rPr>
          <w:rStyle w:val="normaltextrun"/>
          <w:rFonts w:ascii="Times" w:hAnsi="Times" w:cs="Times"/>
        </w:rPr>
        <w:t>nr</w:t>
      </w:r>
      <w:r w:rsidR="00EC6A92">
        <w:rPr>
          <w:rFonts w:ascii="Times" w:hAnsi="Times" w:cs="Times"/>
          <w:b/>
        </w:rPr>
        <w:t xml:space="preserve"> </w:t>
      </w:r>
      <w:r w:rsidR="00EC6A92" w:rsidRPr="00EC6A92">
        <w:rPr>
          <w:rFonts w:ascii="Times" w:hAnsi="Times" w:cs="Times"/>
          <w:b/>
        </w:rPr>
        <w:t>OLU.I-3.2431.1.2026</w:t>
      </w:r>
      <w:r w:rsidRPr="00F65A2B">
        <w:rPr>
          <w:rStyle w:val="normaltextrun"/>
          <w:rFonts w:ascii="Times" w:hAnsi="Times" w:cs="Times"/>
        </w:rPr>
        <w:t xml:space="preserve"> z </w:t>
      </w:r>
      <w:r w:rsidR="00F65A2B">
        <w:rPr>
          <w:rStyle w:val="normaltextrun"/>
          <w:rFonts w:ascii="Times" w:hAnsi="Times" w:cs="Times"/>
        </w:rPr>
        <w:t>dnia ……………………………</w:t>
      </w:r>
      <w:r w:rsidRPr="00640340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(</w:t>
      </w:r>
      <w:r>
        <w:rPr>
          <w:rStyle w:val="normaltextrun"/>
          <w:rFonts w:ascii="Times" w:hAnsi="Times" w:cs="Times"/>
        </w:rPr>
        <w:t xml:space="preserve">zwanej </w:t>
      </w:r>
      <w:r w:rsidRPr="0087789D">
        <w:rPr>
          <w:rStyle w:val="normaltextrun"/>
          <w:rFonts w:ascii="Times" w:hAnsi="Times" w:cs="Times"/>
        </w:rPr>
        <w:t>dalej „Umow</w:t>
      </w:r>
      <w:r>
        <w:rPr>
          <w:rStyle w:val="normaltextrun"/>
          <w:rFonts w:ascii="Times" w:hAnsi="Times" w:cs="Times"/>
        </w:rPr>
        <w:t>ą</w:t>
      </w:r>
      <w:r w:rsidRPr="0087789D">
        <w:rPr>
          <w:rStyle w:val="normaltextrun"/>
          <w:rFonts w:ascii="Times" w:hAnsi="Times" w:cs="Times"/>
        </w:rPr>
        <w:t xml:space="preserve">”), Administrator powierza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przetwarzanie danych osobowych w trybie art. 28 rozporządzenia Parlamentu Europejskiego i Rady (UE) 2016/679 z dnia 27 kwietnia 2016 r. w sprawie ochrony osób fizycznych w związku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przetwarzaniem danych osobowych i w sprawie swobodnego przepływu takich danych oraz uchylenia dyrektywy 95/46/WE</w:t>
      </w:r>
      <w:r>
        <w:rPr>
          <w:rStyle w:val="normaltextrun"/>
          <w:rFonts w:ascii="Times" w:hAnsi="Times" w:cs="Times"/>
        </w:rPr>
        <w:t xml:space="preserve"> (</w:t>
      </w:r>
      <w:r w:rsidRPr="00286A8D">
        <w:rPr>
          <w:rFonts w:ascii="Times" w:hAnsi="Times" w:cs="Times"/>
          <w:bCs/>
        </w:rPr>
        <w:t>Dz.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Urz.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UE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L 119</w:t>
      </w:r>
      <w:r>
        <w:rPr>
          <w:rFonts w:ascii="Times" w:hAnsi="Times" w:cs="Times"/>
          <w:bCs/>
        </w:rPr>
        <w:t xml:space="preserve"> z 04.05.2016</w:t>
      </w:r>
      <w:r w:rsidRPr="00286A8D">
        <w:rPr>
          <w:rFonts w:ascii="Times" w:hAnsi="Times" w:cs="Times"/>
          <w:bCs/>
        </w:rPr>
        <w:t>, str.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1</w:t>
      </w:r>
      <w:r>
        <w:rPr>
          <w:rFonts w:ascii="Times" w:hAnsi="Times" w:cs="Times"/>
          <w:bCs/>
        </w:rPr>
        <w:t>)</w:t>
      </w:r>
      <w:r w:rsidRPr="0087789D">
        <w:rPr>
          <w:rStyle w:val="normaltextrun"/>
          <w:rFonts w:ascii="Times" w:hAnsi="Times" w:cs="Times"/>
        </w:rPr>
        <w:t xml:space="preserve">, </w:t>
      </w:r>
      <w:r>
        <w:rPr>
          <w:rStyle w:val="normaltextrun"/>
          <w:rFonts w:ascii="Times" w:hAnsi="Times" w:cs="Times"/>
        </w:rPr>
        <w:t xml:space="preserve">zwane </w:t>
      </w:r>
      <w:r w:rsidRPr="0087789D">
        <w:rPr>
          <w:rStyle w:val="normaltextrun"/>
          <w:rFonts w:ascii="Times" w:hAnsi="Times" w:cs="Times"/>
        </w:rPr>
        <w:t>dalej „Rozporządzenie</w:t>
      </w:r>
      <w:r>
        <w:rPr>
          <w:rStyle w:val="normaltextrun"/>
          <w:rFonts w:ascii="Times" w:hAnsi="Times" w:cs="Times"/>
        </w:rPr>
        <w:t>m</w:t>
      </w:r>
      <w:r w:rsidRPr="0087789D">
        <w:rPr>
          <w:rStyle w:val="normaltextrun"/>
          <w:rFonts w:ascii="Times" w:hAnsi="Times" w:cs="Times"/>
        </w:rPr>
        <w:t>”</w:t>
      </w:r>
      <w:r>
        <w:rPr>
          <w:rStyle w:val="normaltextrun"/>
          <w:rFonts w:ascii="Times" w:hAnsi="Times" w:cs="Times"/>
        </w:rPr>
        <w:t>.</w:t>
      </w:r>
    </w:p>
    <w:p w14:paraId="272999FC" w14:textId="5E4B5C51" w:rsidR="00EC6A92" w:rsidRPr="00F65A2B" w:rsidRDefault="00E40DE1" w:rsidP="00E40DE1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F65A2B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F65A2B">
        <w:rPr>
          <w:rStyle w:val="contextualspellingandgrammarerror"/>
          <w:rFonts w:ascii="Times" w:hAnsi="Times" w:cs="Times"/>
        </w:rPr>
        <w:t xml:space="preserve">osobowe </w:t>
      </w:r>
      <w:r w:rsidR="00F65A2B" w:rsidRPr="00F65A2B">
        <w:rPr>
          <w:rFonts w:ascii="Times" w:hAnsi="Times" w:cs="Times"/>
          <w:i/>
        </w:rPr>
        <w:t>właścicieli nieruchomości których wartość będzie szacowania w procesie wyceny przez Wykonawcę</w:t>
      </w:r>
      <w:r w:rsidR="00F65A2B" w:rsidRPr="00F65A2B">
        <w:rPr>
          <w:rFonts w:ascii="Times" w:hAnsi="Times" w:cs="Times"/>
        </w:rPr>
        <w:t xml:space="preserve">, w zakresie: </w:t>
      </w:r>
      <w:r w:rsidR="00F65A2B" w:rsidRPr="00F65A2B">
        <w:rPr>
          <w:rFonts w:ascii="Times" w:hAnsi="Times" w:cs="Times"/>
          <w:i/>
        </w:rPr>
        <w:t>imię, nazwisko adres zamieszkania, nr PESEL, nr telefonu, numer księgi wieczystej</w:t>
      </w:r>
      <w:r w:rsidR="00F65A2B" w:rsidRPr="00F65A2B">
        <w:rPr>
          <w:rFonts w:ascii="Times" w:hAnsi="Times" w:cs="Times"/>
        </w:rPr>
        <w:t>.</w:t>
      </w:r>
    </w:p>
    <w:p w14:paraId="272999FD" w14:textId="641DA6BC" w:rsidR="00EC6A92" w:rsidRDefault="00E40DE1" w:rsidP="00E40DE1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Przetwarzający jest uprawniony do wykonywania, na danych osobowych, </w:t>
      </w:r>
      <w:r>
        <w:rPr>
          <w:rStyle w:val="normaltextrun"/>
          <w:rFonts w:ascii="Times" w:hAnsi="Times" w:cs="Times"/>
        </w:rPr>
        <w:t>o których mowa w ust. 2,</w:t>
      </w:r>
      <w:r w:rsidRPr="003521F6">
        <w:rPr>
          <w:rStyle w:val="normaltextrun"/>
          <w:rFonts w:ascii="Times" w:hAnsi="Times" w:cs="Times"/>
        </w:rPr>
        <w:t xml:space="preserve"> następujących operacji:</w:t>
      </w:r>
      <w:r w:rsidR="00F65A2B">
        <w:rPr>
          <w:rStyle w:val="normaltextrun"/>
          <w:rFonts w:ascii="Times" w:hAnsi="Times" w:cs="Times"/>
        </w:rPr>
        <w:t xml:space="preserve"> </w:t>
      </w:r>
      <w:r w:rsidR="00F65A2B" w:rsidRPr="00F65A2B">
        <w:rPr>
          <w:rFonts w:ascii="Times" w:hAnsi="Times" w:cs="Times"/>
          <w:i/>
        </w:rPr>
        <w:t>przeglądania, wykorzystywania w celu sporządzenia operatów szacunkowych</w:t>
      </w:r>
      <w:r w:rsidR="00F65A2B" w:rsidRPr="00F65A2B">
        <w:rPr>
          <w:rFonts w:ascii="Times" w:hAnsi="Times" w:cs="Times"/>
        </w:rPr>
        <w:t>.</w:t>
      </w:r>
    </w:p>
    <w:p w14:paraId="272999FE" w14:textId="0CDE1115" w:rsidR="00EC6A92" w:rsidRDefault="00E40DE1" w:rsidP="00E40DE1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Przetwarzanie przez Przetwarzającego powierzonych danych osobowych będzie trwało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w okresie </w:t>
      </w:r>
      <w:r w:rsidRPr="00F65A2B">
        <w:rPr>
          <w:rStyle w:val="normaltextrun"/>
          <w:rFonts w:ascii="Times" w:hAnsi="Times" w:cs="Times"/>
        </w:rPr>
        <w:t>obowiązywania Umowy.</w:t>
      </w:r>
      <w:r w:rsidRPr="003521F6">
        <w:rPr>
          <w:rStyle w:val="normaltextrun"/>
          <w:rFonts w:ascii="Times" w:hAnsi="Times" w:cs="Times"/>
        </w:rPr>
        <w:t xml:space="preserve"> </w:t>
      </w:r>
    </w:p>
    <w:p w14:paraId="272999FF" w14:textId="77777777" w:rsidR="00EC6A92" w:rsidRDefault="00E40DE1" w:rsidP="00E40DE1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Przetwarzający zobowiązuje się do przetwarzania powierzonych danych osobowych wyłącznie w celu i zakresie oraz w sposób i przez czas określony w ust. 1</w:t>
      </w:r>
      <w:r>
        <w:rPr>
          <w:rStyle w:val="normaltextrun"/>
          <w:rFonts w:ascii="Times" w:hAnsi="Times" w:cs="Times"/>
        </w:rPr>
        <w:t>-</w:t>
      </w:r>
      <w:r w:rsidRPr="003521F6">
        <w:rPr>
          <w:rStyle w:val="contextualspellingandgrammarerror"/>
          <w:rFonts w:ascii="Times" w:hAnsi="Times" w:cs="Times"/>
        </w:rPr>
        <w:t>4.</w:t>
      </w:r>
    </w:p>
    <w:p w14:paraId="27299A00" w14:textId="77777777" w:rsidR="00EC6A92" w:rsidRPr="00F65A2B" w:rsidRDefault="00E40DE1" w:rsidP="00E40DE1">
      <w:pPr>
        <w:pStyle w:val="paragraph"/>
        <w:numPr>
          <w:ilvl w:val="0"/>
          <w:numId w:val="6"/>
        </w:numPr>
        <w:spacing w:before="0" w:beforeAutospacing="0" w:after="0" w:afterAutospacing="0"/>
        <w:ind w:left="714" w:hanging="357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 w:rsidRPr="00F65A2B">
        <w:rPr>
          <w:rStyle w:val="normaltextrun"/>
          <w:rFonts w:ascii="Times" w:hAnsi="Times" w:cs="Times"/>
        </w:rPr>
        <w:lastRenderedPageBreak/>
        <w:t>Przetwarzający oświadcza, że nie będzie przetwarzał powierzonych danych osobowych w państwie trzecim, tj. w państwie nienależącym do Europejskiego Obszaru Gospodarczego.</w:t>
      </w:r>
      <w:r w:rsidRPr="00F65A2B">
        <w:rPr>
          <w:rStyle w:val="eop"/>
          <w:rFonts w:ascii="Times" w:hAnsi="Times" w:cs="Times"/>
        </w:rPr>
        <w:t> </w:t>
      </w:r>
    </w:p>
    <w:p w14:paraId="27299A05" w14:textId="77777777" w:rsidR="00EC6A92" w:rsidRDefault="00E40DE1" w:rsidP="00435AC9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              </w:t>
      </w:r>
    </w:p>
    <w:p w14:paraId="27299A06" w14:textId="77777777" w:rsidR="00EC6A92" w:rsidRPr="0087789D" w:rsidRDefault="00E40DE1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2.</w:t>
      </w:r>
    </w:p>
    <w:p w14:paraId="27299A07" w14:textId="77777777" w:rsidR="00EC6A92" w:rsidRPr="0087789D" w:rsidRDefault="00E40DE1" w:rsidP="008D5739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27299A08" w14:textId="77777777" w:rsidR="00EC6A92" w:rsidRPr="006F6005" w:rsidRDefault="00E40DE1" w:rsidP="00E40DE1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wykonać 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najwyższą starannością wszelkie czynności wynikające z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 xml:space="preserve"> i</w:t>
      </w:r>
      <w:r>
        <w:rPr>
          <w:rStyle w:val="normaltextrun"/>
          <w:rFonts w:ascii="Times" w:hAnsi="Times" w:cs="Times"/>
        </w:rPr>
        <w:t xml:space="preserve"> obowiązujących</w:t>
      </w:r>
      <w:r w:rsidRPr="0087789D">
        <w:rPr>
          <w:rStyle w:val="normaltextrun"/>
          <w:rFonts w:ascii="Times" w:hAnsi="Times" w:cs="Times"/>
        </w:rPr>
        <w:t xml:space="preserve"> przepisów o ochronie danych osobowych.</w:t>
      </w:r>
    </w:p>
    <w:p w14:paraId="27299A09" w14:textId="77777777" w:rsidR="00EC6A92" w:rsidRDefault="00E40DE1" w:rsidP="00E40DE1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wystąpienia zagrożeń mogących mieć wpływ na odpowiedzialność Administratora za przetwarzanie powierzonych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 podjąć działania w celu ich usunięcia oraz</w:t>
      </w:r>
      <w:r>
        <w:rPr>
          <w:rStyle w:val="normaltextrun"/>
          <w:rFonts w:ascii="Times" w:hAnsi="Times" w:cs="Times"/>
        </w:rPr>
        <w:t xml:space="preserve"> niezwłocznie </w:t>
      </w:r>
      <w:r w:rsidRPr="0087789D">
        <w:rPr>
          <w:rStyle w:val="normaltextrun"/>
          <w:rFonts w:ascii="Times" w:hAnsi="Times" w:cs="Times"/>
        </w:rPr>
        <w:t>zawiadomić o nich Administratora.</w:t>
      </w:r>
    </w:p>
    <w:p w14:paraId="27299A0A" w14:textId="77777777" w:rsidR="00EC6A92" w:rsidRPr="00960F35" w:rsidRDefault="00E40DE1" w:rsidP="00E40DE1">
      <w:pPr>
        <w:pStyle w:val="paragraph"/>
        <w:numPr>
          <w:ilvl w:val="0"/>
          <w:numId w:val="7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Administrator</w:t>
      </w:r>
      <w:r>
        <w:rPr>
          <w:rStyle w:val="normaltextrun"/>
          <w:rFonts w:ascii="Times" w:hAnsi="Times" w:cs="Times"/>
        </w:rPr>
        <w:t xml:space="preserve">, </w:t>
      </w:r>
      <w:r w:rsidRPr="00441013">
        <w:rPr>
          <w:rStyle w:val="normaltextrun"/>
          <w:rFonts w:ascii="Times" w:hAnsi="Times" w:cs="Times"/>
        </w:rPr>
        <w:t xml:space="preserve">wyraża zgodę </w:t>
      </w:r>
      <w:bookmarkStart w:id="5" w:name="_Hlk204600421"/>
      <w:r>
        <w:rPr>
          <w:rStyle w:val="normaltextrun"/>
          <w:rFonts w:ascii="Times" w:hAnsi="Times" w:cs="Times"/>
        </w:rPr>
        <w:t xml:space="preserve">albo sprzeciw </w:t>
      </w:r>
      <w:r w:rsidRPr="00441013">
        <w:rPr>
          <w:rStyle w:val="normaltextrun"/>
          <w:rFonts w:ascii="Times" w:hAnsi="Times" w:cs="Times"/>
        </w:rPr>
        <w:t>na ewentualne dalsze powierzenie przetwarzania danych osobowych, przez Przetwarzającego innemu podmiotowi przetwarzającemu</w:t>
      </w:r>
      <w:bookmarkEnd w:id="5"/>
      <w:r>
        <w:rPr>
          <w:rStyle w:val="normaltextrun"/>
          <w:rFonts w:ascii="Times" w:hAnsi="Times" w:cs="Times"/>
        </w:rPr>
        <w:t>, zwanemu dalej „Dalszym Przetwarzającym”</w:t>
      </w:r>
      <w:r w:rsidRPr="00441013">
        <w:rPr>
          <w:rStyle w:val="normaltextrun"/>
          <w:rFonts w:ascii="Times" w:hAnsi="Times" w:cs="Times"/>
        </w:rPr>
        <w:t xml:space="preserve">. Dalsze powierzenie </w:t>
      </w:r>
      <w:r w:rsidRPr="00441013">
        <w:rPr>
          <w:rStyle w:val="contextualspellingandgrammarerror"/>
          <w:rFonts w:ascii="Times" w:hAnsi="Times" w:cs="Times"/>
        </w:rPr>
        <w:t>może nastąpić</w:t>
      </w:r>
      <w:r w:rsidRPr="00441013">
        <w:rPr>
          <w:rStyle w:val="normaltextrun"/>
          <w:rFonts w:ascii="Times" w:hAnsi="Times" w:cs="Times"/>
        </w:rPr>
        <w:t xml:space="preserve"> na podstawie pisemnej umowy</w:t>
      </w:r>
      <w:r>
        <w:rPr>
          <w:rStyle w:val="normaltextrun"/>
          <w:rFonts w:ascii="Times" w:hAnsi="Times" w:cs="Times"/>
        </w:rPr>
        <w:t xml:space="preserve"> dalszego powierzenia przetwarzania danych osobowych, zwanej dalej „umową dalszego powierzenia”, zawartej pomiędzy Przetwarzającym a Dalszym Przetwarzającym</w:t>
      </w:r>
      <w:r w:rsidRPr="00441013">
        <w:rPr>
          <w:rStyle w:val="normaltextrun"/>
          <w:rFonts w:ascii="Times" w:hAnsi="Times" w:cs="Times"/>
        </w:rPr>
        <w:t xml:space="preserve">, która zapewnia </w:t>
      </w:r>
      <w:r w:rsidRPr="00441013">
        <w:rPr>
          <w:rFonts w:ascii="Times" w:hAnsi="Times" w:cs="Times"/>
          <w:bCs/>
          <w:szCs w:val="20"/>
        </w:rPr>
        <w:t>co</w:t>
      </w:r>
      <w:r>
        <w:rPr>
          <w:rFonts w:ascii="Times" w:hAnsi="Times" w:cs="Times"/>
          <w:bCs/>
          <w:szCs w:val="20"/>
        </w:rPr>
        <w:t> </w:t>
      </w:r>
      <w:r w:rsidRPr="00441013">
        <w:rPr>
          <w:rFonts w:ascii="Times" w:hAnsi="Times" w:cs="Times"/>
          <w:bCs/>
          <w:szCs w:val="20"/>
        </w:rPr>
        <w:t>najmniej taki sam poziom ochrony powierzonych danych osobowych</w:t>
      </w:r>
      <w:r>
        <w:rPr>
          <w:rFonts w:ascii="Times" w:hAnsi="Times" w:cs="Times"/>
          <w:bCs/>
          <w:szCs w:val="20"/>
        </w:rPr>
        <w:t>,</w:t>
      </w:r>
      <w:r w:rsidRPr="00441013">
        <w:rPr>
          <w:rFonts w:ascii="Times" w:hAnsi="Times" w:cs="Times"/>
          <w:bCs/>
          <w:szCs w:val="20"/>
        </w:rPr>
        <w:t xml:space="preserve"> jaki wynika z</w:t>
      </w:r>
      <w:r>
        <w:rPr>
          <w:rFonts w:ascii="Times" w:hAnsi="Times" w:cs="Times"/>
          <w:bCs/>
          <w:szCs w:val="20"/>
        </w:rPr>
        <w:t xml:space="preserve"> niniejszej </w:t>
      </w:r>
      <w:r w:rsidRPr="00441013">
        <w:rPr>
          <w:rFonts w:ascii="Times" w:hAnsi="Times" w:cs="Times"/>
          <w:bCs/>
          <w:szCs w:val="20"/>
        </w:rPr>
        <w:t xml:space="preserve">Umowy </w:t>
      </w:r>
      <w:r>
        <w:rPr>
          <w:rFonts w:ascii="Times" w:hAnsi="Times" w:cs="Times"/>
          <w:bCs/>
          <w:szCs w:val="20"/>
        </w:rPr>
        <w:t>P</w:t>
      </w:r>
      <w:r w:rsidRPr="00441013">
        <w:rPr>
          <w:rFonts w:ascii="Times" w:hAnsi="Times" w:cs="Times"/>
          <w:bCs/>
          <w:szCs w:val="20"/>
        </w:rPr>
        <w:t>owierzenia</w:t>
      </w:r>
      <w:r>
        <w:rPr>
          <w:rFonts w:ascii="Times" w:hAnsi="Times" w:cs="Times"/>
          <w:bCs/>
          <w:szCs w:val="20"/>
        </w:rPr>
        <w:t xml:space="preserve">. </w:t>
      </w:r>
    </w:p>
    <w:p w14:paraId="27299A0B" w14:textId="77777777" w:rsidR="00EC6A92" w:rsidRPr="00441013" w:rsidRDefault="00E40DE1" w:rsidP="00E40DE1">
      <w:pPr>
        <w:pStyle w:val="paragraph"/>
        <w:numPr>
          <w:ilvl w:val="0"/>
          <w:numId w:val="7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O zamiarze dalszego powierzenia</w:t>
      </w:r>
      <w:r>
        <w:rPr>
          <w:rStyle w:val="normaltextrun"/>
          <w:rFonts w:ascii="Times" w:hAnsi="Times" w:cs="Times"/>
        </w:rPr>
        <w:t xml:space="preserve"> przetwarzania danych osobowych</w:t>
      </w:r>
      <w:r w:rsidRPr="00441013">
        <w:rPr>
          <w:rStyle w:val="normaltextrun"/>
          <w:rFonts w:ascii="Times" w:hAnsi="Times" w:cs="Times"/>
        </w:rPr>
        <w:t xml:space="preserve"> Przetwarzający każdorazowo poinformuje Administratora </w:t>
      </w:r>
      <w:r>
        <w:rPr>
          <w:rStyle w:val="normaltextrun"/>
          <w:rFonts w:ascii="Times" w:hAnsi="Times" w:cs="Times"/>
        </w:rPr>
        <w:t xml:space="preserve">w terminie 15 dni przed planowanym zawarciem umowy dalszego powierzenia, </w:t>
      </w:r>
      <w:r w:rsidRPr="00441013">
        <w:rPr>
          <w:rStyle w:val="normaltextrun"/>
          <w:rFonts w:ascii="Times" w:hAnsi="Times" w:cs="Times"/>
        </w:rPr>
        <w:t>w</w:t>
      </w:r>
      <w:r>
        <w:rPr>
          <w:rStyle w:val="normaltextrun"/>
          <w:rFonts w:ascii="Times" w:hAnsi="Times" w:cs="Times"/>
        </w:rPr>
        <w:t> </w:t>
      </w:r>
      <w:r w:rsidRPr="00441013">
        <w:rPr>
          <w:rStyle w:val="normaltextrun"/>
          <w:rFonts w:ascii="Times" w:hAnsi="Times" w:cs="Times"/>
        </w:rPr>
        <w:t>sposób określony w § 7 Umowy</w:t>
      </w:r>
      <w:r>
        <w:rPr>
          <w:rStyle w:val="normaltextrun"/>
          <w:rFonts w:ascii="Times" w:hAnsi="Times" w:cs="Times"/>
        </w:rPr>
        <w:t xml:space="preserve"> Powierzenia</w:t>
      </w:r>
      <w:r w:rsidRPr="00441013">
        <w:rPr>
          <w:rStyle w:val="normaltextrun"/>
          <w:rFonts w:ascii="Times" w:hAnsi="Times" w:cs="Times"/>
        </w:rPr>
        <w:t>.</w:t>
      </w:r>
    </w:p>
    <w:p w14:paraId="27299A0C" w14:textId="488BC6B1" w:rsidR="00EC6A92" w:rsidRPr="003521F6" w:rsidRDefault="00E40DE1" w:rsidP="00E40DE1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W przypadku niewyrażenia przez Administratora sprzeciwu</w:t>
      </w:r>
      <w:r>
        <w:rPr>
          <w:rStyle w:val="normaltextrun"/>
          <w:rFonts w:ascii="Times" w:hAnsi="Times" w:cs="Times"/>
        </w:rPr>
        <w:t xml:space="preserve">, o którym mowa w ust. 3, </w:t>
      </w:r>
      <w:r w:rsidRPr="003521F6">
        <w:rPr>
          <w:rStyle w:val="normaltextrun"/>
          <w:rFonts w:ascii="Times" w:hAnsi="Times" w:cs="Times"/>
        </w:rPr>
        <w:t xml:space="preserve">w terminie </w:t>
      </w:r>
      <w:r w:rsidR="00F65A2B">
        <w:rPr>
          <w:rStyle w:val="normaltextrun"/>
          <w:rFonts w:ascii="Times" w:hAnsi="Times" w:cs="Times"/>
        </w:rPr>
        <w:t>7</w:t>
      </w:r>
      <w:r w:rsidRPr="003521F6">
        <w:rPr>
          <w:rStyle w:val="normaltextrun"/>
          <w:rFonts w:ascii="Times" w:hAnsi="Times" w:cs="Times"/>
        </w:rPr>
        <w:t xml:space="preserve"> dni od dnia otrzymania informacji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przez Administratora </w:t>
      </w:r>
      <w:r>
        <w:rPr>
          <w:rStyle w:val="normaltextrun"/>
          <w:rFonts w:ascii="Times" w:hAnsi="Times" w:cs="Times"/>
        </w:rPr>
        <w:t>o zamiarze zawarcia umowy dalszego powierzenia</w:t>
      </w:r>
      <w:r w:rsidRPr="003521F6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Przetwarzający </w:t>
      </w:r>
      <w:r w:rsidRPr="003521F6">
        <w:rPr>
          <w:rStyle w:val="normaltextrun"/>
          <w:rFonts w:ascii="Times" w:hAnsi="Times" w:cs="Times"/>
        </w:rPr>
        <w:t>może zawrz</w:t>
      </w:r>
      <w:r>
        <w:rPr>
          <w:rStyle w:val="normaltextrun"/>
          <w:rFonts w:ascii="Times" w:hAnsi="Times" w:cs="Times"/>
        </w:rPr>
        <w:t>eć tę</w:t>
      </w:r>
      <w:r w:rsidRPr="0086363E"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>umow</w:t>
      </w:r>
      <w:r>
        <w:rPr>
          <w:rStyle w:val="normaltextrun"/>
          <w:rFonts w:ascii="Times" w:hAnsi="Times" w:cs="Times"/>
        </w:rPr>
        <w:t>ę</w:t>
      </w:r>
      <w:r w:rsidRPr="003521F6">
        <w:rPr>
          <w:rStyle w:val="normaltextrun"/>
          <w:rFonts w:ascii="Times" w:hAnsi="Times" w:cs="Times"/>
        </w:rPr>
        <w:t>. Po zawarciu umowy</w:t>
      </w:r>
      <w:r>
        <w:rPr>
          <w:rStyle w:val="normaltextrun"/>
          <w:rFonts w:ascii="Times" w:hAnsi="Times" w:cs="Times"/>
        </w:rPr>
        <w:t xml:space="preserve"> dalszego powierzenia</w:t>
      </w:r>
      <w:r w:rsidRPr="003521F6">
        <w:rPr>
          <w:rStyle w:val="normaltextrun"/>
          <w:rFonts w:ascii="Times" w:hAnsi="Times" w:cs="Times"/>
        </w:rPr>
        <w:t xml:space="preserve"> Przetwarzający jest zobowiązany poinformować o tym fakcie Administratora podając dane</w:t>
      </w:r>
      <w:r>
        <w:rPr>
          <w:rStyle w:val="normaltextrun"/>
          <w:rFonts w:ascii="Times" w:hAnsi="Times" w:cs="Times"/>
        </w:rPr>
        <w:t xml:space="preserve"> Dalszego Przetwarzającego</w:t>
      </w:r>
      <w:r w:rsidRPr="003521F6">
        <w:rPr>
          <w:rStyle w:val="normaltextrun"/>
          <w:rFonts w:ascii="Times" w:hAnsi="Times" w:cs="Times"/>
        </w:rPr>
        <w:t>, któremu powierzył przetwarzanie danych. W</w:t>
      </w:r>
      <w:r>
        <w:rPr>
          <w:rStyle w:val="normaltextrun"/>
          <w:rFonts w:ascii="Times" w:hAnsi="Times" w:cs="Times"/>
        </w:rPr>
        <w:t> </w:t>
      </w:r>
      <w:r w:rsidRPr="003521F6">
        <w:rPr>
          <w:rStyle w:val="normaltextrun"/>
          <w:rFonts w:ascii="Times" w:hAnsi="Times" w:cs="Times"/>
        </w:rPr>
        <w:t xml:space="preserve">przypadku </w:t>
      </w:r>
      <w:r w:rsidRPr="003521F6">
        <w:rPr>
          <w:rStyle w:val="contextualspellingandgrammarerror"/>
          <w:rFonts w:ascii="Times" w:hAnsi="Times" w:cs="Times"/>
        </w:rPr>
        <w:t>nie wywiązania</w:t>
      </w:r>
      <w:r w:rsidRPr="003521F6">
        <w:rPr>
          <w:rStyle w:val="normaltextrun"/>
          <w:rFonts w:ascii="Times" w:hAnsi="Times" w:cs="Times"/>
        </w:rPr>
        <w:t xml:space="preserve"> się przez </w:t>
      </w:r>
      <w:r>
        <w:rPr>
          <w:rStyle w:val="normaltextrun"/>
          <w:rFonts w:ascii="Times" w:hAnsi="Times" w:cs="Times"/>
        </w:rPr>
        <w:t>Dalszego Przetwarzającego</w:t>
      </w:r>
      <w:r w:rsidRPr="003521F6">
        <w:rPr>
          <w:rStyle w:val="normaltextrun"/>
          <w:rFonts w:ascii="Times" w:hAnsi="Times" w:cs="Times"/>
        </w:rPr>
        <w:t xml:space="preserve"> ze spoczywających na nim obowiązków ochrony danych osobowych, pełną odpowiedzialność wobec Administratora za ich wypełnienie ponosi Przetwarzający.</w:t>
      </w:r>
    </w:p>
    <w:p w14:paraId="27299A0D" w14:textId="77777777" w:rsidR="00EC6A92" w:rsidRDefault="00EC6A92" w:rsidP="006B160A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27299A0E" w14:textId="77777777" w:rsidR="00EC6A92" w:rsidRPr="0087789D" w:rsidRDefault="00E40DE1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27299A0F" w14:textId="77777777" w:rsidR="00EC6A92" w:rsidRPr="0087789D" w:rsidRDefault="00E40DE1" w:rsidP="008D5739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27299A10" w14:textId="77777777" w:rsidR="00EC6A92" w:rsidRPr="006F6005" w:rsidRDefault="00E40DE1" w:rsidP="00E40DE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zapewnia, że wdroży odpowiednie środki techniczne i organizacyjne, aby przetwarzanie spełniało wymogi określone w obowiązujących przepisach prawa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chroniło prawa osób, których dane dotyczą.</w:t>
      </w:r>
    </w:p>
    <w:p w14:paraId="27299A11" w14:textId="77777777" w:rsidR="00EC6A92" w:rsidRPr="006F6005" w:rsidRDefault="00E40DE1" w:rsidP="00E40DE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>.</w:t>
      </w:r>
    </w:p>
    <w:p w14:paraId="27299A12" w14:textId="77777777" w:rsidR="00EC6A92" w:rsidRPr="006F6005" w:rsidRDefault="00E40DE1" w:rsidP="00E40DE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 szczególności do:</w:t>
      </w:r>
    </w:p>
    <w:p w14:paraId="27299A13" w14:textId="77777777" w:rsidR="00EC6A92" w:rsidRPr="0087789D" w:rsidRDefault="00E40DE1" w:rsidP="00E40DE1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przetwarzania danych </w:t>
      </w:r>
      <w:r>
        <w:rPr>
          <w:rStyle w:val="normaltextrun"/>
          <w:rFonts w:ascii="Times" w:hAnsi="Times" w:cs="Times"/>
        </w:rPr>
        <w:t xml:space="preserve">osobowych </w:t>
      </w:r>
      <w:r w:rsidRPr="0087789D">
        <w:rPr>
          <w:rStyle w:val="normaltextrun"/>
          <w:rFonts w:ascii="Times" w:hAnsi="Times" w:cs="Times"/>
        </w:rPr>
        <w:t>wyłącznie na udokumentowane polecenie Administratora</w:t>
      </w:r>
      <w:r>
        <w:rPr>
          <w:rStyle w:val="normaltextrun"/>
          <w:rFonts w:ascii="Times" w:hAnsi="Times" w:cs="Times"/>
        </w:rPr>
        <w:t xml:space="preserve"> - </w:t>
      </w:r>
      <w:r w:rsidRPr="0087789D">
        <w:rPr>
          <w:rStyle w:val="normaltextrun"/>
          <w:rFonts w:ascii="Times" w:hAnsi="Times" w:cs="Times"/>
        </w:rPr>
        <w:t>za udokumentowane polecenie uznaje się zadania nałożone na</w:t>
      </w:r>
      <w:r>
        <w:rPr>
          <w:rStyle w:val="normaltextrun"/>
          <w:rFonts w:ascii="Times" w:hAnsi="Times" w:cs="Times"/>
        </w:rPr>
        <w:t> Przetwarzającego</w:t>
      </w:r>
      <w:r w:rsidRPr="0087789D">
        <w:rPr>
          <w:rStyle w:val="normaltextrun"/>
          <w:rFonts w:ascii="Times" w:hAnsi="Times" w:cs="Times"/>
        </w:rPr>
        <w:t xml:space="preserve"> w Umowie;</w:t>
      </w:r>
    </w:p>
    <w:p w14:paraId="27299A14" w14:textId="77777777" w:rsidR="00EC6A92" w:rsidRPr="0087789D" w:rsidRDefault="00E40DE1" w:rsidP="00E40DE1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</w:t>
      </w:r>
    </w:p>
    <w:p w14:paraId="27299A15" w14:textId="77777777" w:rsidR="00EC6A92" w:rsidRPr="0087789D" w:rsidRDefault="00E40DE1" w:rsidP="00E40DE1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dopuszczenia do przetwarzania danych osobowych wyłącznie osób posiadających wydane przez niego upoważnienie i zapoznanych przez niego z przepisami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ochronie danych osobowych;</w:t>
      </w:r>
    </w:p>
    <w:p w14:paraId="27299A16" w14:textId="77777777" w:rsidR="00EC6A92" w:rsidRPr="0087789D" w:rsidRDefault="00E40DE1" w:rsidP="00E40DE1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zapewnienia, aby osoby upoważnione do przetwarzania danych osobowych zobowiązały się do zachowania danych osobowych w tajemnicy;</w:t>
      </w:r>
    </w:p>
    <w:p w14:paraId="27299A17" w14:textId="77777777" w:rsidR="00EC6A92" w:rsidRPr="0087789D" w:rsidRDefault="00E40DE1" w:rsidP="00E40DE1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pomagania Administratorowi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poprzez odpowiednie środki techniczne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organizacyjne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w </w:t>
      </w:r>
      <w:r w:rsidRPr="0087789D">
        <w:rPr>
          <w:rStyle w:val="normaltextrun"/>
          <w:rFonts w:ascii="Times" w:hAnsi="Times" w:cs="Times"/>
        </w:rPr>
        <w:t>wywiązywa</w:t>
      </w:r>
      <w:r>
        <w:rPr>
          <w:rStyle w:val="normaltextrun"/>
          <w:rFonts w:ascii="Times" w:hAnsi="Times" w:cs="Times"/>
        </w:rPr>
        <w:t>niu</w:t>
      </w:r>
      <w:r w:rsidRPr="0087789D">
        <w:rPr>
          <w:rStyle w:val="normaltextrun"/>
          <w:rFonts w:ascii="Times" w:hAnsi="Times" w:cs="Times"/>
        </w:rPr>
        <w:t xml:space="preserve"> się z obowiązku </w:t>
      </w:r>
      <w:r>
        <w:rPr>
          <w:rStyle w:val="normaltextrun"/>
          <w:rFonts w:ascii="Times" w:hAnsi="Times" w:cs="Times"/>
        </w:rPr>
        <w:t>udzielania odpowiedzi</w:t>
      </w:r>
      <w:r w:rsidRPr="0087789D">
        <w:rPr>
          <w:rStyle w:val="normaltextrun"/>
          <w:rFonts w:ascii="Times" w:hAnsi="Times" w:cs="Times"/>
        </w:rPr>
        <w:t xml:space="preserve"> na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osoby, której dane dotyczą, w zakresie wykonywania jej praw określonych w </w:t>
      </w:r>
      <w:r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</w:rPr>
        <w:t xml:space="preserve">ozdziale </w:t>
      </w:r>
      <w:r>
        <w:rPr>
          <w:rStyle w:val="normaltextrun"/>
          <w:rFonts w:ascii="Times" w:hAnsi="Times" w:cs="Times"/>
        </w:rPr>
        <w:t>III  Rozporządzenia</w:t>
      </w:r>
      <w:r w:rsidRPr="0087789D">
        <w:rPr>
          <w:rStyle w:val="normaltextrun"/>
          <w:rFonts w:ascii="Times" w:hAnsi="Times" w:cs="Times"/>
        </w:rPr>
        <w:t>, a także z obowiązków określonych w art. 32-36 Rozporządzenia;</w:t>
      </w:r>
    </w:p>
    <w:p w14:paraId="27299A18" w14:textId="77777777" w:rsidR="00EC6A92" w:rsidRPr="0087789D" w:rsidRDefault="00E40DE1" w:rsidP="00E40DE1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udostępniania Administratorowi wszelkich informacji niezbędnych do wykazania spełnienia obowiązków określonych w art. 28 Rozporządzenia</w:t>
      </w:r>
      <w:r>
        <w:rPr>
          <w:rStyle w:val="normaltextrun"/>
          <w:rFonts w:ascii="Times" w:hAnsi="Times" w:cs="Times"/>
        </w:rPr>
        <w:t xml:space="preserve"> oraz realizacji obowiązków Administratora wynikających z art. 33 i 34 Rozporządzenia</w:t>
      </w:r>
      <w:r w:rsidRPr="0087789D">
        <w:rPr>
          <w:rStyle w:val="normaltextrun"/>
          <w:rFonts w:ascii="Times" w:hAnsi="Times" w:cs="Times"/>
        </w:rPr>
        <w:t>;</w:t>
      </w:r>
    </w:p>
    <w:p w14:paraId="27299A19" w14:textId="77777777" w:rsidR="00EC6A92" w:rsidRPr="0087789D" w:rsidRDefault="00E40DE1" w:rsidP="00E40DE1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prowadzenia rejestru kategorii czynności przetwarzania, o którym mowa w art. 30 ust. 2 Rozporządzenia, jeżeli jest </w:t>
      </w:r>
      <w:r>
        <w:rPr>
          <w:rStyle w:val="normaltextrun"/>
          <w:rFonts w:ascii="Times" w:hAnsi="Times" w:cs="Times"/>
        </w:rPr>
        <w:t xml:space="preserve">on </w:t>
      </w:r>
      <w:r w:rsidRPr="0087789D">
        <w:rPr>
          <w:rStyle w:val="normaltextrun"/>
          <w:rFonts w:ascii="Times" w:hAnsi="Times" w:cs="Times"/>
        </w:rPr>
        <w:t>wymagan</w:t>
      </w:r>
      <w:r>
        <w:rPr>
          <w:rStyle w:val="normaltextrun"/>
          <w:rFonts w:ascii="Times" w:hAnsi="Times" w:cs="Times"/>
        </w:rPr>
        <w:t>y</w:t>
      </w:r>
      <w:r w:rsidRPr="0087789D">
        <w:rPr>
          <w:rStyle w:val="normaltextrun"/>
          <w:rFonts w:ascii="Times" w:hAnsi="Times" w:cs="Times"/>
        </w:rPr>
        <w:t xml:space="preserve"> na mocy Rozporządzenia.</w:t>
      </w:r>
    </w:p>
    <w:p w14:paraId="27299A1A" w14:textId="77777777" w:rsidR="00EC6A92" w:rsidRPr="006F6005" w:rsidRDefault="00E40DE1" w:rsidP="00E40DE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bez zbędnej zwłoki zgłosić Administratorowi:</w:t>
      </w:r>
    </w:p>
    <w:p w14:paraId="27299A1B" w14:textId="77777777" w:rsidR="00EC6A92" w:rsidRPr="0087789D" w:rsidRDefault="00E40DE1" w:rsidP="00E40DE1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</w:t>
      </w:r>
    </w:p>
    <w:p w14:paraId="27299A1C" w14:textId="77777777" w:rsidR="00EC6A92" w:rsidRDefault="00E40DE1" w:rsidP="00E40DE1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</w:p>
    <w:p w14:paraId="27299A1D" w14:textId="77777777" w:rsidR="00EC6A92" w:rsidRPr="00ED33CD" w:rsidRDefault="00E40DE1" w:rsidP="00E40DE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27299A1E" w14:textId="77777777" w:rsidR="00EC6A92" w:rsidRPr="00ED33CD" w:rsidRDefault="00E40DE1" w:rsidP="00E40DE1">
      <w:pPr>
        <w:pStyle w:val="paragraph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33CD">
        <w:rPr>
          <w:rStyle w:val="normaltextrun"/>
          <w:rFonts w:cs="Times"/>
        </w:rPr>
        <w:t>niezwłocznie, nie później niż w terminie 24 godzin od stwierdzenia zdarzenia</w:t>
      </w:r>
      <w:r>
        <w:rPr>
          <w:rStyle w:val="normaltextrun"/>
          <w:rFonts w:cs="Times"/>
        </w:rPr>
        <w:t xml:space="preserve"> </w:t>
      </w:r>
      <w:r w:rsidRPr="00ED33CD">
        <w:rPr>
          <w:rStyle w:val="normaltextrun"/>
          <w:rFonts w:cs="Times"/>
        </w:rPr>
        <w:t>o</w:t>
      </w:r>
      <w:r>
        <w:rPr>
          <w:rStyle w:val="normaltextrun"/>
          <w:rFonts w:cs="Times"/>
        </w:rPr>
        <w:t> </w:t>
      </w:r>
      <w:r w:rsidRPr="00ED33CD">
        <w:rPr>
          <w:rStyle w:val="normaltextrun"/>
          <w:rFonts w:cs="Times"/>
        </w:rPr>
        <w:t>którym mowa powyżej, powiadomi o tym Administratora</w:t>
      </w:r>
      <w:r w:rsidRPr="00ED33CD">
        <w:rPr>
          <w:rStyle w:val="normaltextrun"/>
          <w:rFonts w:ascii="Times" w:hAnsi="Times" w:cs="Times"/>
        </w:rPr>
        <w:t>;</w:t>
      </w:r>
    </w:p>
    <w:p w14:paraId="27299A1F" w14:textId="77777777" w:rsidR="00EC6A92" w:rsidRPr="00ED33CD" w:rsidRDefault="00E40DE1" w:rsidP="00E40DE1">
      <w:pPr>
        <w:pStyle w:val="paragraph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na żądanie Administratora - dokona wstępnej oceny skutków naruszenia praw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i</w:t>
      </w:r>
      <w:r>
        <w:rPr>
          <w:rStyle w:val="normaltextrun"/>
        </w:rPr>
        <w:t> </w:t>
      </w:r>
      <w:r w:rsidRPr="00ED33CD">
        <w:rPr>
          <w:rStyle w:val="normaltextrun"/>
        </w:rPr>
        <w:t>wolności osób, których dane dotyczą oraz przekaże Administratorowi informacje, o których mowa w art. 33 ust. 3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48 godzin od</w:t>
      </w:r>
      <w:r>
        <w:rPr>
          <w:rStyle w:val="normaltextrun"/>
        </w:rPr>
        <w:t> </w:t>
      </w:r>
      <w:r w:rsidRPr="00ED33CD">
        <w:rPr>
          <w:rStyle w:val="normaltextrun"/>
        </w:rPr>
        <w:t>stwierdzenia naruszenia;</w:t>
      </w:r>
    </w:p>
    <w:p w14:paraId="27299A20" w14:textId="77777777" w:rsidR="00EC6A92" w:rsidRPr="00ED33CD" w:rsidRDefault="00E40DE1" w:rsidP="00E40DE1">
      <w:pPr>
        <w:pStyle w:val="paragraph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przekaże Administratorowi – na jego żądanie – wszelkie informacje niezbędne do</w:t>
      </w:r>
      <w:r>
        <w:rPr>
          <w:rStyle w:val="normaltextrun"/>
        </w:rPr>
        <w:t> </w:t>
      </w:r>
      <w:r w:rsidRPr="00ED33CD">
        <w:rPr>
          <w:rStyle w:val="normaltextrun"/>
        </w:rPr>
        <w:t>zawiadomienia osoby, której dane dotyczą, zgodnie z art. 34 ust. 2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 24 godzin od otrzymania żądania;</w:t>
      </w:r>
    </w:p>
    <w:p w14:paraId="27299A21" w14:textId="77777777" w:rsidR="00EC6A92" w:rsidRPr="00ED33CD" w:rsidRDefault="00E40DE1" w:rsidP="00E40DE1">
      <w:pPr>
        <w:pStyle w:val="paragraph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współpracuje z Administratorem w zakresie powiadamiania odpowiednich organów lub osób, których dane dotyczą.</w:t>
      </w:r>
    </w:p>
    <w:p w14:paraId="27299A22" w14:textId="77777777" w:rsidR="00EC6A92" w:rsidRDefault="00EC6A92" w:rsidP="00ED33CD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27299A23" w14:textId="77777777" w:rsidR="00EC6A92" w:rsidRPr="0087789D" w:rsidRDefault="00E40DE1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27299A24" w14:textId="77777777" w:rsidR="00EC6A92" w:rsidRPr="0087789D" w:rsidRDefault="00E40DE1" w:rsidP="004603AA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Nadzór nad wykonaniem Umowy </w:t>
      </w:r>
      <w:r>
        <w:rPr>
          <w:rStyle w:val="normaltextrun"/>
          <w:rFonts w:ascii="Times" w:hAnsi="Times" w:cs="Times"/>
          <w:b/>
          <w:bCs/>
        </w:rPr>
        <w:t>P</w:t>
      </w:r>
      <w:r w:rsidRPr="00ED33CD">
        <w:rPr>
          <w:rStyle w:val="normaltextrun"/>
          <w:rFonts w:ascii="Times" w:hAnsi="Times" w:cs="Times"/>
          <w:b/>
          <w:bCs/>
        </w:rPr>
        <w:t>owierzenia</w:t>
      </w:r>
    </w:p>
    <w:p w14:paraId="27299A25" w14:textId="77777777" w:rsidR="00EC6A92" w:rsidRPr="006F6005" w:rsidRDefault="00E40DE1" w:rsidP="00E40DE1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Administrator jest uprawniony do audytu wykonywania przez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obowiązków określonych w Umowie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>.</w:t>
      </w:r>
    </w:p>
    <w:p w14:paraId="27299A26" w14:textId="77777777" w:rsidR="00EC6A92" w:rsidRPr="006F6005" w:rsidRDefault="00E40DE1" w:rsidP="00E40DE1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>:</w:t>
      </w:r>
    </w:p>
    <w:p w14:paraId="27299A27" w14:textId="77777777" w:rsidR="00EC6A92" w:rsidRPr="0087789D" w:rsidRDefault="00E40DE1" w:rsidP="00E40DE1">
      <w:pPr>
        <w:pStyle w:val="paragraph"/>
        <w:numPr>
          <w:ilvl w:val="0"/>
          <w:numId w:val="4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zapewni wstęp do pomieszczeń, w których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przetwarza powierzone dane osobowe;</w:t>
      </w:r>
    </w:p>
    <w:p w14:paraId="27299A28" w14:textId="77777777" w:rsidR="00EC6A92" w:rsidRPr="0087789D" w:rsidRDefault="00E40DE1" w:rsidP="00E40DE1">
      <w:pPr>
        <w:pStyle w:val="paragraph"/>
        <w:numPr>
          <w:ilvl w:val="0"/>
          <w:numId w:val="4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</w:p>
    <w:p w14:paraId="27299A29" w14:textId="77777777" w:rsidR="00EC6A92" w:rsidRPr="0087789D" w:rsidRDefault="00E40DE1" w:rsidP="00E40DE1">
      <w:pPr>
        <w:pStyle w:val="paragraph"/>
        <w:numPr>
          <w:ilvl w:val="0"/>
          <w:numId w:val="4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umożliwi przeprowadzenie oględzin dokumentów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a także urządzeń, nośników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</w:t>
      </w:r>
      <w:r>
        <w:rPr>
          <w:rStyle w:val="normaltextrun"/>
          <w:rFonts w:ascii="Times" w:hAnsi="Times" w:cs="Times"/>
        </w:rPr>
        <w:t xml:space="preserve"> osobowych</w:t>
      </w:r>
      <w:r w:rsidRPr="0087789D">
        <w:rPr>
          <w:rStyle w:val="normaltextrun"/>
          <w:rFonts w:ascii="Times" w:hAnsi="Times" w:cs="Times"/>
        </w:rPr>
        <w:t>.</w:t>
      </w:r>
    </w:p>
    <w:p w14:paraId="27299A2A" w14:textId="77777777" w:rsidR="00EC6A92" w:rsidRPr="006F6005" w:rsidRDefault="00E40DE1" w:rsidP="00E40DE1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Z czynności </w:t>
      </w:r>
      <w:r>
        <w:rPr>
          <w:rStyle w:val="normaltextrun"/>
          <w:rFonts w:ascii="Times" w:hAnsi="Times" w:cs="Times"/>
        </w:rPr>
        <w:t xml:space="preserve">audytu </w:t>
      </w:r>
      <w:r w:rsidRPr="0087789D">
        <w:rPr>
          <w:rStyle w:val="normaltextrun"/>
          <w:rFonts w:ascii="Times" w:hAnsi="Times" w:cs="Times"/>
        </w:rPr>
        <w:t xml:space="preserve">sporządza się protokół, którego jeden egzemplarz doręcza się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>.</w:t>
      </w:r>
    </w:p>
    <w:p w14:paraId="27299A2B" w14:textId="77777777" w:rsidR="00EC6A92" w:rsidRPr="006F6005" w:rsidRDefault="00E40DE1" w:rsidP="00E40DE1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lastRenderedPageBreak/>
        <w:t xml:space="preserve">W przypadku stwierdzenia uchybień w zakresie wykonywania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lub przepisów o ochronie danych osobowych, Administratorowi przysługuje prawo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</w:t>
      </w:r>
      <w:r>
        <w:rPr>
          <w:rStyle w:val="normaltextrun"/>
          <w:rFonts w:ascii="Times" w:hAnsi="Times" w:cs="Times"/>
        </w:rPr>
        <w:t xml:space="preserve">od Przetwarzającego </w:t>
      </w:r>
      <w:r w:rsidRPr="0087789D">
        <w:rPr>
          <w:rStyle w:val="normaltextrun"/>
          <w:rFonts w:ascii="Times" w:hAnsi="Times" w:cs="Times"/>
        </w:rPr>
        <w:t>natychmiastowego wstrzymania przetwarzania danych osobowych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wyznaczenia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terminu na usunięcie uchybień.</w:t>
      </w:r>
    </w:p>
    <w:p w14:paraId="27299A2C" w14:textId="77777777" w:rsidR="00EC6A92" w:rsidRPr="0087789D" w:rsidRDefault="00EC6A92" w:rsidP="006B160A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27299A2D" w14:textId="77777777" w:rsidR="00EC6A92" w:rsidRPr="0047321A" w:rsidRDefault="00E40DE1" w:rsidP="008D5739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47321A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27299A2E" w14:textId="77777777" w:rsidR="00EC6A92" w:rsidRPr="0047321A" w:rsidRDefault="00E40DE1" w:rsidP="008D5739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47321A">
        <w:rPr>
          <w:rFonts w:ascii="Times" w:eastAsia="Times New Roman" w:hAnsi="Times" w:cs="Times"/>
          <w:b/>
          <w:sz w:val="24"/>
          <w:szCs w:val="24"/>
          <w:lang w:eastAsia="pl-PL"/>
        </w:rPr>
        <w:t>Odpowiedzialność Przetwarzającego</w:t>
      </w:r>
    </w:p>
    <w:p w14:paraId="27299A2F" w14:textId="77777777" w:rsidR="00EC6A92" w:rsidRDefault="00E40DE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47321A">
        <w:rPr>
          <w:rStyle w:val="normaltextrun"/>
          <w:rFonts w:ascii="Times" w:hAnsi="Times" w:cs="Times"/>
        </w:rPr>
        <w:t>Przetwarzający zobowiązuje się do naprawienia szkody wyrządzonej Administratorowi w wyniku naruszenia danych osobowych z winy Przetwarzającego lub Dalszego 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27299A30" w14:textId="77777777" w:rsidR="00EC6A92" w:rsidRDefault="00EC6A9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i/>
          <w:iCs/>
          <w:highlight w:val="yellow"/>
        </w:rPr>
      </w:pPr>
    </w:p>
    <w:p w14:paraId="27299A3F" w14:textId="77777777" w:rsidR="00EC6A92" w:rsidRPr="0087789D" w:rsidRDefault="00E40DE1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27299A40" w14:textId="77777777" w:rsidR="00EC6A92" w:rsidRPr="0087789D" w:rsidRDefault="00E40DE1" w:rsidP="004603AA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27299A41" w14:textId="2D71F705" w:rsidR="00EC6A92" w:rsidRDefault="00E40DE1" w:rsidP="00E40DE1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Umowa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zostaje zawarta na </w:t>
      </w:r>
      <w:r w:rsidRPr="005173CC">
        <w:rPr>
          <w:rStyle w:val="normaltextrun"/>
          <w:rFonts w:ascii="Times" w:hAnsi="Times" w:cs="Times"/>
        </w:rPr>
        <w:t xml:space="preserve">okres </w:t>
      </w:r>
      <w:r w:rsidR="0047321A" w:rsidRPr="0047321A">
        <w:rPr>
          <w:rFonts w:ascii="Times" w:hAnsi="Times" w:cs="Times"/>
        </w:rPr>
        <w:t>od dnia podpisania niniejszej umowy do dnia obowiązywania Umowy</w:t>
      </w:r>
      <w:r>
        <w:rPr>
          <w:rStyle w:val="normaltextrun"/>
        </w:rPr>
        <w:t>.</w:t>
      </w:r>
    </w:p>
    <w:p w14:paraId="27299A45" w14:textId="4D2E9858" w:rsidR="00EC6A92" w:rsidRPr="006F6005" w:rsidRDefault="00E40DE1" w:rsidP="00E40DE1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niezwłocznie, nie później niż w terminie </w:t>
      </w:r>
      <w:r w:rsidR="0047321A">
        <w:rPr>
          <w:rStyle w:val="normaltextrun"/>
          <w:rFonts w:ascii="Times" w:hAnsi="Times" w:cs="Times"/>
        </w:rPr>
        <w:t>14</w:t>
      </w:r>
      <w:r w:rsidRPr="006F6005">
        <w:rPr>
          <w:rStyle w:val="normaltextrun"/>
          <w:rFonts w:ascii="Times" w:hAnsi="Times" w:cs="Times"/>
        </w:rPr>
        <w:t xml:space="preserve"> dni</w:t>
      </w:r>
      <w:r w:rsidRPr="0087789D">
        <w:rPr>
          <w:rStyle w:val="normaltextrun"/>
          <w:rFonts w:ascii="Times" w:hAnsi="Times" w:cs="Times"/>
        </w:rPr>
        <w:t xml:space="preserve"> usunąć lub zwrócić Administratorowi</w:t>
      </w:r>
      <w:r>
        <w:rPr>
          <w:rStyle w:val="normaltextrun"/>
          <w:rFonts w:ascii="Times" w:hAnsi="Times" w:cs="Times"/>
        </w:rPr>
        <w:t>, zależnie od decyzji Administratora,</w:t>
      </w:r>
      <w:r w:rsidRPr="0087789D">
        <w:rPr>
          <w:rStyle w:val="normaltextrun"/>
          <w:rFonts w:ascii="Times" w:hAnsi="Times" w:cs="Times"/>
        </w:rPr>
        <w:t xml:space="preserve"> wszelkie dane osobowe oraz skutecznie usunąć wszelkie istniejące kopie, chyba że przepisy prawa nakazują przechowywanie danych. Z czynności usunięcia lub zwrotu należy sporządzić pisemny protokół</w:t>
      </w:r>
      <w:r>
        <w:rPr>
          <w:rStyle w:val="normaltextrun"/>
          <w:rFonts w:ascii="Times" w:hAnsi="Times" w:cs="Times"/>
        </w:rPr>
        <w:t>, podpisywany przez Przetwarzającego i Administratora</w:t>
      </w:r>
      <w:r w:rsidRPr="0087789D">
        <w:rPr>
          <w:rStyle w:val="normaltextrun"/>
          <w:rFonts w:ascii="Times" w:hAnsi="Times" w:cs="Times"/>
        </w:rPr>
        <w:t>. Powierzenie trwa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czasu </w:t>
      </w:r>
      <w:r>
        <w:rPr>
          <w:rStyle w:val="normaltextrun"/>
          <w:rFonts w:ascii="Times" w:hAnsi="Times" w:cs="Times"/>
        </w:rPr>
        <w:t xml:space="preserve">prawidłowego </w:t>
      </w:r>
      <w:r w:rsidRPr="0087789D">
        <w:rPr>
          <w:rStyle w:val="normaltextrun"/>
          <w:rFonts w:ascii="Times" w:hAnsi="Times" w:cs="Times"/>
        </w:rPr>
        <w:t>wykonania tych czynności.</w:t>
      </w:r>
    </w:p>
    <w:p w14:paraId="27299A46" w14:textId="77777777" w:rsidR="00EC6A92" w:rsidRDefault="00EC6A92" w:rsidP="006B160A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27299A47" w14:textId="77777777" w:rsidR="00EC6A92" w:rsidRPr="0087789D" w:rsidRDefault="00E40DE1" w:rsidP="009B52E1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27299A48" w14:textId="77777777" w:rsidR="00EC6A92" w:rsidRPr="0087789D" w:rsidRDefault="00E40DE1" w:rsidP="008D5739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Komunikacja</w:t>
      </w:r>
    </w:p>
    <w:p w14:paraId="27299A49" w14:textId="77777777" w:rsidR="00EC6A92" w:rsidRPr="009C3581" w:rsidRDefault="00E40DE1" w:rsidP="00E40DE1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9C3581">
        <w:rPr>
          <w:rStyle w:val="normaltextrun"/>
        </w:rPr>
        <w:t>Strony określają następujące osoby oraz środki komunikacji w celu realizacji Umowy Powierzenia:</w:t>
      </w:r>
    </w:p>
    <w:p w14:paraId="27299A4B" w14:textId="51CC8210" w:rsidR="00EC6A92" w:rsidRPr="00C21821" w:rsidRDefault="00E40DE1" w:rsidP="00E40DE1">
      <w:pPr>
        <w:numPr>
          <w:ilvl w:val="0"/>
          <w:numId w:val="12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Administratora: </w:t>
      </w:r>
      <w:r w:rsidR="0047321A" w:rsidRPr="0047321A">
        <w:rPr>
          <w:rFonts w:ascii="Times" w:hAnsi="Times" w:cs="Times"/>
          <w:i/>
          <w:iCs/>
          <w:sz w:val="24"/>
          <w:szCs w:val="24"/>
        </w:rPr>
        <w:t>Grzegorz Pietrzak – Naczelnik Wydziału Nieruchomości, ul. Techniczna 4, 20-151 Lublin. tel</w:t>
      </w:r>
      <w:r w:rsidR="0047321A" w:rsidRPr="0047321A">
        <w:rPr>
          <w:rFonts w:ascii="Times" w:hAnsi="Times" w:cs="Times"/>
          <w:i/>
          <w:iCs/>
        </w:rPr>
        <w:t>.</w:t>
      </w:r>
      <w:r w:rsidR="0047321A" w:rsidRPr="0047321A">
        <w:rPr>
          <w:rFonts w:ascii="Times" w:hAnsi="Times" w:cs="Times"/>
          <w:b/>
          <w:bCs/>
          <w:i/>
          <w:iCs/>
        </w:rPr>
        <w:t xml:space="preserve"> </w:t>
      </w:r>
      <w:r w:rsidR="0047321A" w:rsidRPr="0047321A">
        <w:rPr>
          <w:rFonts w:ascii="Times" w:hAnsi="Times" w:cs="Times"/>
          <w:i/>
          <w:iCs/>
        </w:rPr>
        <w:t>81</w:t>
      </w:r>
      <w:r w:rsidR="0047321A">
        <w:rPr>
          <w:rFonts w:ascii="Times" w:hAnsi="Times" w:cs="Times"/>
          <w:i/>
          <w:iCs/>
        </w:rPr>
        <w:t> </w:t>
      </w:r>
      <w:r w:rsidR="0047321A" w:rsidRPr="0047321A">
        <w:rPr>
          <w:rFonts w:ascii="Times" w:hAnsi="Times" w:cs="Times"/>
          <w:i/>
          <w:iCs/>
        </w:rPr>
        <w:t>534</w:t>
      </w:r>
      <w:r w:rsidR="0047321A">
        <w:rPr>
          <w:rFonts w:ascii="Times" w:hAnsi="Times" w:cs="Times"/>
          <w:i/>
          <w:iCs/>
        </w:rPr>
        <w:t xml:space="preserve"> </w:t>
      </w:r>
      <w:r w:rsidR="0047321A" w:rsidRPr="0047321A">
        <w:rPr>
          <w:rFonts w:ascii="Times" w:hAnsi="Times" w:cs="Times"/>
          <w:i/>
          <w:iCs/>
        </w:rPr>
        <w:t>92</w:t>
      </w:r>
      <w:r w:rsidR="0047321A">
        <w:rPr>
          <w:rFonts w:ascii="Times" w:hAnsi="Times" w:cs="Times"/>
          <w:i/>
          <w:iCs/>
        </w:rPr>
        <w:t xml:space="preserve"> </w:t>
      </w:r>
      <w:r w:rsidR="0047321A" w:rsidRPr="0047321A">
        <w:rPr>
          <w:rFonts w:ascii="Times" w:hAnsi="Times" w:cs="Times"/>
          <w:i/>
          <w:iCs/>
        </w:rPr>
        <w:t>28</w:t>
      </w:r>
      <w:r w:rsidR="0047321A" w:rsidRPr="0047321A">
        <w:rPr>
          <w:rFonts w:ascii="Times" w:eastAsia="Times New Roman" w:hAnsi="Times" w:cs="Times"/>
          <w:bCs/>
          <w:i/>
          <w:iCs/>
          <w:sz w:val="24"/>
          <w:szCs w:val="24"/>
          <w:lang w:eastAsia="pl-PL"/>
        </w:rPr>
        <w:t>, adres e-mail: gpietrzak@gddkia.gov.pl</w:t>
      </w:r>
      <w:r w:rsidR="0047321A" w:rsidRPr="0047321A">
        <w:rPr>
          <w:rFonts w:ascii="Times" w:eastAsia="Times New Roman" w:hAnsi="Times" w:cs="Times"/>
          <w:bCs/>
          <w:sz w:val="24"/>
          <w:szCs w:val="24"/>
          <w:lang w:eastAsia="pl-PL"/>
        </w:rPr>
        <w:t>;</w:t>
      </w:r>
      <w:r w:rsidRPr="0047321A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 </w:t>
      </w:r>
    </w:p>
    <w:p w14:paraId="27299A4C" w14:textId="1E4C72E5" w:rsidR="00EC6A92" w:rsidRPr="00C21821" w:rsidRDefault="00E40DE1" w:rsidP="00E40DE1">
      <w:pPr>
        <w:numPr>
          <w:ilvl w:val="0"/>
          <w:numId w:val="12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Przetwarzającego: </w:t>
      </w:r>
      <w:r w:rsidRPr="0047321A">
        <w:rPr>
          <w:rStyle w:val="normaltextrun"/>
          <w:rFonts w:ascii="Times" w:hAnsi="Times" w:cs="Times"/>
        </w:rPr>
        <w:t>…………………………………………</w:t>
      </w:r>
      <w:r w:rsidRPr="00C21821"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 xml:space="preserve"> </w:t>
      </w:r>
    </w:p>
    <w:p w14:paraId="27299A4D" w14:textId="77777777" w:rsidR="00EC6A92" w:rsidRPr="009C3581" w:rsidRDefault="00E40DE1" w:rsidP="00E40DE1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</w:pPr>
      <w:bookmarkStart w:id="6" w:name="_Hlk204602618"/>
      <w:bookmarkStart w:id="7" w:name="_Hlk204680050"/>
      <w:r w:rsidRPr="009C3581">
        <w:rPr>
          <w:rFonts w:ascii="Times" w:hAnsi="Times" w:cs="Times"/>
          <w:bCs/>
        </w:rPr>
        <w:t xml:space="preserve">W przypadku zmiany </w:t>
      </w:r>
      <w:r>
        <w:rPr>
          <w:rFonts w:ascii="Times" w:hAnsi="Times" w:cs="Times"/>
          <w:bCs/>
        </w:rPr>
        <w:t xml:space="preserve">osób lub </w:t>
      </w:r>
      <w:r w:rsidRPr="009C3581">
        <w:rPr>
          <w:rFonts w:ascii="Times" w:hAnsi="Times" w:cs="Times"/>
          <w:bCs/>
        </w:rPr>
        <w:t>danych kontaktowych, o których mowa w ust. 1, przez którąkolwiek ze Stron, Strona ta jest zobowiązana do niezwłocznego, jednak nie później niż w terminie 7 dni, poinformowania drugiej Strony o tym fakcie oraz wskazania now</w:t>
      </w:r>
      <w:r>
        <w:rPr>
          <w:rFonts w:ascii="Times" w:hAnsi="Times" w:cs="Times"/>
          <w:bCs/>
        </w:rPr>
        <w:t xml:space="preserve">ej osoby lub nowych </w:t>
      </w:r>
      <w:r w:rsidRPr="009C3581">
        <w:rPr>
          <w:rFonts w:ascii="Times" w:hAnsi="Times" w:cs="Times"/>
          <w:bCs/>
        </w:rPr>
        <w:t xml:space="preserve">danych kontaktowych. Zmiana taka nie wymaga zmiany </w:t>
      </w:r>
      <w:r w:rsidRPr="009C3581">
        <w:rPr>
          <w:rFonts w:ascii="Times" w:hAnsi="Times" w:cs="Times"/>
          <w:bCs/>
          <w:snapToGrid w:val="0"/>
        </w:rPr>
        <w:t xml:space="preserve">Umowy </w:t>
      </w:r>
      <w:r>
        <w:rPr>
          <w:rFonts w:ascii="Times" w:hAnsi="Times" w:cs="Times"/>
          <w:bCs/>
          <w:snapToGrid w:val="0"/>
        </w:rPr>
        <w:t>P</w:t>
      </w:r>
      <w:r w:rsidRPr="009C3581">
        <w:rPr>
          <w:rFonts w:ascii="Times" w:hAnsi="Times" w:cs="Times"/>
          <w:bCs/>
          <w:snapToGrid w:val="0"/>
        </w:rPr>
        <w:t>owierzenia</w:t>
      </w:r>
      <w:r w:rsidRPr="009C3581">
        <w:rPr>
          <w:rFonts w:ascii="Times" w:hAnsi="Times" w:cs="Times"/>
          <w:bCs/>
        </w:rPr>
        <w:t>. W</w:t>
      </w:r>
      <w:r>
        <w:rPr>
          <w:rFonts w:ascii="Times" w:hAnsi="Times" w:cs="Times"/>
          <w:bCs/>
        </w:rPr>
        <w:t> </w:t>
      </w:r>
      <w:r w:rsidRPr="009C3581">
        <w:rPr>
          <w:rFonts w:ascii="Times" w:hAnsi="Times" w:cs="Times"/>
          <w:bCs/>
        </w:rPr>
        <w:t>przypadku niewywiązania się jednej ze Stron z obowiązku, o którym mowa powyżej, korespondencja wysłana na podany w ust. 1 adres</w:t>
      </w:r>
      <w:r>
        <w:rPr>
          <w:rFonts w:ascii="Times" w:hAnsi="Times" w:cs="Times"/>
          <w:bCs/>
        </w:rPr>
        <w:t xml:space="preserve"> </w:t>
      </w:r>
      <w:r w:rsidRPr="009C3581">
        <w:rPr>
          <w:rFonts w:ascii="Times" w:hAnsi="Times" w:cs="Times"/>
          <w:bCs/>
        </w:rPr>
        <w:t>uważana będzie za</w:t>
      </w:r>
      <w:r>
        <w:rPr>
          <w:rFonts w:ascii="Times" w:hAnsi="Times" w:cs="Times"/>
          <w:bCs/>
        </w:rPr>
        <w:t> </w:t>
      </w:r>
      <w:r w:rsidRPr="009C3581">
        <w:rPr>
          <w:rFonts w:ascii="Times" w:hAnsi="Times" w:cs="Times"/>
          <w:bCs/>
        </w:rPr>
        <w:t>skutecznie doręczoną.</w:t>
      </w:r>
    </w:p>
    <w:bookmarkEnd w:id="6"/>
    <w:p w14:paraId="27299A4E" w14:textId="77777777" w:rsidR="00EC6A92" w:rsidRPr="008D5739" w:rsidRDefault="00E40DE1" w:rsidP="00E40DE1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</w:pPr>
      <w:r>
        <w:rPr>
          <w:rFonts w:ascii="Times" w:hAnsi="Times" w:cs="Times"/>
          <w:bCs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7"/>
    <w:p w14:paraId="27299A4F" w14:textId="77777777" w:rsidR="00EC6A92" w:rsidRPr="009B52E1" w:rsidRDefault="00EC6A92" w:rsidP="008D5739">
      <w:pPr>
        <w:pStyle w:val="paragraph"/>
        <w:spacing w:before="0" w:beforeAutospacing="0" w:after="0" w:afterAutospacing="0"/>
        <w:jc w:val="both"/>
        <w:textAlignment w:val="baseline"/>
      </w:pPr>
    </w:p>
    <w:p w14:paraId="27299A50" w14:textId="77777777" w:rsidR="00EC6A92" w:rsidRPr="0087789D" w:rsidRDefault="00E40DE1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§ </w:t>
      </w:r>
      <w:r>
        <w:rPr>
          <w:rStyle w:val="normaltextrun"/>
          <w:rFonts w:ascii="Times" w:hAnsi="Times" w:cs="Times"/>
          <w:b/>
          <w:bCs/>
        </w:rPr>
        <w:t>8</w:t>
      </w:r>
      <w:r w:rsidRPr="0087789D">
        <w:rPr>
          <w:rStyle w:val="normaltextrun"/>
          <w:rFonts w:ascii="Times" w:hAnsi="Times" w:cs="Times"/>
          <w:b/>
          <w:bCs/>
        </w:rPr>
        <w:t>.</w:t>
      </w:r>
    </w:p>
    <w:p w14:paraId="27299A51" w14:textId="77777777" w:rsidR="00EC6A92" w:rsidRPr="0087789D" w:rsidRDefault="00E40DE1" w:rsidP="004603AA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27299A52" w14:textId="77777777" w:rsidR="00EC6A92" w:rsidRPr="006F6005" w:rsidRDefault="00E40DE1" w:rsidP="00E40DE1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lastRenderedPageBreak/>
        <w:t xml:space="preserve">Wszelkie zmiany i uzupełnienia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dokonywane będą w formie pisemnej pod rygorem nieważności.</w:t>
      </w:r>
    </w:p>
    <w:p w14:paraId="27299A53" w14:textId="77777777" w:rsidR="00EC6A92" w:rsidRPr="006F6005" w:rsidRDefault="00E40DE1" w:rsidP="00E40DE1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sprawach nieuregulowanych zastosowanie znajdują</w:t>
      </w:r>
      <w:r>
        <w:rPr>
          <w:rStyle w:val="normaltextrun"/>
          <w:rFonts w:ascii="Times" w:hAnsi="Times" w:cs="Times"/>
        </w:rPr>
        <w:t xml:space="preserve"> obowiązujące</w:t>
      </w:r>
      <w:r w:rsidRPr="0087789D">
        <w:rPr>
          <w:rStyle w:val="normaltextrun"/>
          <w:rFonts w:ascii="Times" w:hAnsi="Times" w:cs="Times"/>
        </w:rPr>
        <w:t xml:space="preserve"> przepisy o ochronie danych osobowych.</w:t>
      </w:r>
    </w:p>
    <w:p w14:paraId="27299A54" w14:textId="77777777" w:rsidR="00EC6A92" w:rsidRDefault="00E40DE1" w:rsidP="00E40DE1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sporów wynikających z realizacji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Strony poddają jej rozstrzygnięciu przez sąd </w:t>
      </w:r>
      <w:r>
        <w:rPr>
          <w:rStyle w:val="normaltextrun"/>
          <w:rFonts w:ascii="Times" w:hAnsi="Times" w:cs="Times"/>
        </w:rPr>
        <w:t xml:space="preserve">miejscowo </w:t>
      </w:r>
      <w:r w:rsidRPr="0087789D">
        <w:rPr>
          <w:rStyle w:val="normaltextrun"/>
          <w:rFonts w:ascii="Times" w:hAnsi="Times" w:cs="Times"/>
        </w:rPr>
        <w:t>właściwy ze względu na siedzibę Administratora.</w:t>
      </w:r>
    </w:p>
    <w:p w14:paraId="27299A55" w14:textId="3176F99A" w:rsidR="00EC6A92" w:rsidRPr="003521F6" w:rsidRDefault="00E40DE1" w:rsidP="00E40DE1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Umowa została sporządzona w </w:t>
      </w:r>
      <w:r w:rsidR="0047321A">
        <w:rPr>
          <w:rStyle w:val="normaltextrun"/>
          <w:rFonts w:ascii="Times" w:hAnsi="Times" w:cs="Times"/>
        </w:rPr>
        <w:t>2</w:t>
      </w:r>
      <w:r w:rsidRPr="003521F6">
        <w:rPr>
          <w:rStyle w:val="normaltextrun"/>
          <w:rFonts w:ascii="Times" w:hAnsi="Times" w:cs="Times"/>
        </w:rPr>
        <w:t xml:space="preserve"> jednobrzmiących </w:t>
      </w:r>
      <w:r w:rsidRPr="003521F6">
        <w:rPr>
          <w:rStyle w:val="contextualspellingandgrammarerror"/>
          <w:rFonts w:ascii="Times" w:hAnsi="Times" w:cs="Times"/>
        </w:rPr>
        <w:t xml:space="preserve">egzemplarzach, </w:t>
      </w:r>
      <w:r w:rsidR="0047321A">
        <w:rPr>
          <w:rStyle w:val="contextualspellingandgrammarerror"/>
          <w:rFonts w:ascii="Times" w:hAnsi="Times" w:cs="Times"/>
        </w:rPr>
        <w:t>1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dla Administratora, </w:t>
      </w:r>
      <w:r w:rsidR="0047321A">
        <w:rPr>
          <w:rStyle w:val="normaltextrun"/>
          <w:rFonts w:ascii="Times" w:hAnsi="Times" w:cs="Times"/>
        </w:rPr>
        <w:t>1</w:t>
      </w:r>
      <w:r w:rsidRPr="003521F6">
        <w:rPr>
          <w:rStyle w:val="normaltextrun"/>
          <w:rFonts w:ascii="Times" w:hAnsi="Times" w:cs="Times"/>
        </w:rPr>
        <w:t xml:space="preserve"> dla Przetwarzające</w:t>
      </w:r>
      <w:r>
        <w:rPr>
          <w:rStyle w:val="normaltextrun"/>
          <w:rFonts w:ascii="Times" w:hAnsi="Times" w:cs="Times"/>
        </w:rPr>
        <w:t>go</w:t>
      </w:r>
      <w:r w:rsidRPr="003521F6">
        <w:rPr>
          <w:rStyle w:val="normaltextrun"/>
          <w:rFonts w:ascii="Times" w:hAnsi="Times" w:cs="Times"/>
        </w:rPr>
        <w:t>.</w:t>
      </w:r>
    </w:p>
    <w:p w14:paraId="27299A56" w14:textId="77777777" w:rsidR="00EC6A92" w:rsidRPr="0087789D" w:rsidRDefault="00EC6A92" w:rsidP="006B160A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27299A57" w14:textId="77777777" w:rsidR="00EC6A92" w:rsidRPr="0087789D" w:rsidRDefault="00EC6A92" w:rsidP="006B160A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27299A58" w14:textId="77777777" w:rsidR="00EC6A92" w:rsidRPr="0087789D" w:rsidRDefault="00EC6A92" w:rsidP="006B160A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27299A59" w14:textId="77777777" w:rsidR="00EC6A92" w:rsidRPr="0087789D" w:rsidRDefault="00E40DE1" w:rsidP="006B160A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</w:p>
    <w:p w14:paraId="27299A5A" w14:textId="77777777" w:rsidR="00EC6A92" w:rsidRDefault="00E40DE1" w:rsidP="006B160A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            Administrator </w:t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  <w:t>Przetwarzający</w:t>
      </w:r>
    </w:p>
    <w:p w14:paraId="27299A5B" w14:textId="77777777" w:rsidR="00EC6A92" w:rsidRDefault="00EC6A92" w:rsidP="006B160A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</w:p>
    <w:p w14:paraId="27299A5C" w14:textId="77777777" w:rsidR="00EC6A92" w:rsidRDefault="00EC6A92" w:rsidP="006B160A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</w:p>
    <w:p w14:paraId="27299A5D" w14:textId="77777777" w:rsidR="00EC6A92" w:rsidRDefault="00EC6A92" w:rsidP="006B160A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</w:p>
    <w:bookmarkEnd w:id="0"/>
    <w:p w14:paraId="27299A5E" w14:textId="6148EB07" w:rsidR="00EC6A92" w:rsidRDefault="00EC6A92">
      <w:pPr>
        <w:rPr>
          <w:rFonts w:ascii="Times" w:eastAsia="Times New Roman" w:hAnsi="Times" w:cs="Times New Roman"/>
          <w:b/>
          <w:bCs/>
          <w:sz w:val="24"/>
          <w:szCs w:val="24"/>
          <w:lang w:eastAsia="pl-PL"/>
        </w:rPr>
      </w:pPr>
    </w:p>
    <w:sectPr w:rsidR="00EC6A92" w:rsidSect="000362D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C6183" w14:textId="77777777" w:rsidR="009D4673" w:rsidRDefault="009D4673">
      <w:pPr>
        <w:spacing w:after="0" w:line="240" w:lineRule="auto"/>
      </w:pPr>
      <w:r>
        <w:separator/>
      </w:r>
    </w:p>
  </w:endnote>
  <w:endnote w:type="continuationSeparator" w:id="0">
    <w:p w14:paraId="231DAC88" w14:textId="77777777" w:rsidR="009D4673" w:rsidRDefault="009D4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E4C64" w14:textId="77777777" w:rsidR="009D4673" w:rsidRDefault="009D4673" w:rsidP="00485364">
      <w:pPr>
        <w:spacing w:after="0" w:line="240" w:lineRule="auto"/>
      </w:pPr>
      <w:r>
        <w:separator/>
      </w:r>
    </w:p>
  </w:footnote>
  <w:footnote w:type="continuationSeparator" w:id="0">
    <w:p w14:paraId="6FE435EB" w14:textId="77777777" w:rsidR="009D4673" w:rsidRDefault="009D4673" w:rsidP="0048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99C9A" w14:textId="77777777" w:rsidR="00EC6A92" w:rsidRDefault="00EC6A92" w:rsidP="00485364">
    <w:pPr>
      <w:pStyle w:val="Nagwek"/>
      <w:tabs>
        <w:tab w:val="clear" w:pos="4536"/>
        <w:tab w:val="clear" w:pos="9072"/>
        <w:tab w:val="left" w:pos="39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F5AEB"/>
    <w:multiLevelType w:val="hybridMultilevel"/>
    <w:tmpl w:val="70165702"/>
    <w:lvl w:ilvl="0" w:tplc="FE8243D6">
      <w:start w:val="1"/>
      <w:numFmt w:val="decimal"/>
      <w:lvlText w:val="%1)"/>
      <w:lvlJc w:val="left"/>
      <w:pPr>
        <w:ind w:left="360" w:hanging="360"/>
      </w:pPr>
    </w:lvl>
    <w:lvl w:ilvl="1" w:tplc="E3FC014E" w:tentative="1">
      <w:start w:val="1"/>
      <w:numFmt w:val="lowerLetter"/>
      <w:lvlText w:val="%2."/>
      <w:lvlJc w:val="left"/>
      <w:pPr>
        <w:ind w:left="1080" w:hanging="360"/>
      </w:pPr>
    </w:lvl>
    <w:lvl w:ilvl="2" w:tplc="5A76F258" w:tentative="1">
      <w:start w:val="1"/>
      <w:numFmt w:val="lowerRoman"/>
      <w:lvlText w:val="%3."/>
      <w:lvlJc w:val="right"/>
      <w:pPr>
        <w:ind w:left="1800" w:hanging="180"/>
      </w:pPr>
    </w:lvl>
    <w:lvl w:ilvl="3" w:tplc="C6E82AFE" w:tentative="1">
      <w:start w:val="1"/>
      <w:numFmt w:val="decimal"/>
      <w:lvlText w:val="%4."/>
      <w:lvlJc w:val="left"/>
      <w:pPr>
        <w:ind w:left="2520" w:hanging="360"/>
      </w:pPr>
    </w:lvl>
    <w:lvl w:ilvl="4" w:tplc="B388EF82" w:tentative="1">
      <w:start w:val="1"/>
      <w:numFmt w:val="lowerLetter"/>
      <w:lvlText w:val="%5."/>
      <w:lvlJc w:val="left"/>
      <w:pPr>
        <w:ind w:left="3240" w:hanging="360"/>
      </w:pPr>
    </w:lvl>
    <w:lvl w:ilvl="5" w:tplc="E5905F9A" w:tentative="1">
      <w:start w:val="1"/>
      <w:numFmt w:val="lowerRoman"/>
      <w:lvlText w:val="%6."/>
      <w:lvlJc w:val="right"/>
      <w:pPr>
        <w:ind w:left="3960" w:hanging="180"/>
      </w:pPr>
    </w:lvl>
    <w:lvl w:ilvl="6" w:tplc="2CB468A8" w:tentative="1">
      <w:start w:val="1"/>
      <w:numFmt w:val="decimal"/>
      <w:lvlText w:val="%7."/>
      <w:lvlJc w:val="left"/>
      <w:pPr>
        <w:ind w:left="4680" w:hanging="360"/>
      </w:pPr>
    </w:lvl>
    <w:lvl w:ilvl="7" w:tplc="835E5162" w:tentative="1">
      <w:start w:val="1"/>
      <w:numFmt w:val="lowerLetter"/>
      <w:lvlText w:val="%8."/>
      <w:lvlJc w:val="left"/>
      <w:pPr>
        <w:ind w:left="5400" w:hanging="360"/>
      </w:pPr>
    </w:lvl>
    <w:lvl w:ilvl="8" w:tplc="789EB74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3078"/>
    <w:multiLevelType w:val="hybridMultilevel"/>
    <w:tmpl w:val="8B303A24"/>
    <w:lvl w:ilvl="0" w:tplc="6BEEE964">
      <w:start w:val="1"/>
      <w:numFmt w:val="decimal"/>
      <w:lvlText w:val="%1."/>
      <w:lvlJc w:val="left"/>
      <w:pPr>
        <w:ind w:left="720" w:hanging="360"/>
      </w:pPr>
    </w:lvl>
    <w:lvl w:ilvl="1" w:tplc="2EB405C4" w:tentative="1">
      <w:start w:val="1"/>
      <w:numFmt w:val="lowerLetter"/>
      <w:lvlText w:val="%2."/>
      <w:lvlJc w:val="left"/>
      <w:pPr>
        <w:ind w:left="1440" w:hanging="360"/>
      </w:pPr>
    </w:lvl>
    <w:lvl w:ilvl="2" w:tplc="73340074" w:tentative="1">
      <w:start w:val="1"/>
      <w:numFmt w:val="lowerRoman"/>
      <w:lvlText w:val="%3."/>
      <w:lvlJc w:val="right"/>
      <w:pPr>
        <w:ind w:left="2160" w:hanging="180"/>
      </w:pPr>
    </w:lvl>
    <w:lvl w:ilvl="3" w:tplc="D966D802" w:tentative="1">
      <w:start w:val="1"/>
      <w:numFmt w:val="decimal"/>
      <w:lvlText w:val="%4."/>
      <w:lvlJc w:val="left"/>
      <w:pPr>
        <w:ind w:left="2880" w:hanging="360"/>
      </w:pPr>
    </w:lvl>
    <w:lvl w:ilvl="4" w:tplc="6212C3BC" w:tentative="1">
      <w:start w:val="1"/>
      <w:numFmt w:val="lowerLetter"/>
      <w:lvlText w:val="%5."/>
      <w:lvlJc w:val="left"/>
      <w:pPr>
        <w:ind w:left="3600" w:hanging="360"/>
      </w:pPr>
    </w:lvl>
    <w:lvl w:ilvl="5" w:tplc="A28C5804" w:tentative="1">
      <w:start w:val="1"/>
      <w:numFmt w:val="lowerRoman"/>
      <w:lvlText w:val="%6."/>
      <w:lvlJc w:val="right"/>
      <w:pPr>
        <w:ind w:left="4320" w:hanging="180"/>
      </w:pPr>
    </w:lvl>
    <w:lvl w:ilvl="6" w:tplc="1AACA836" w:tentative="1">
      <w:start w:val="1"/>
      <w:numFmt w:val="decimal"/>
      <w:lvlText w:val="%7."/>
      <w:lvlJc w:val="left"/>
      <w:pPr>
        <w:ind w:left="5040" w:hanging="360"/>
      </w:pPr>
    </w:lvl>
    <w:lvl w:ilvl="7" w:tplc="CEB8FAF4" w:tentative="1">
      <w:start w:val="1"/>
      <w:numFmt w:val="lowerLetter"/>
      <w:lvlText w:val="%8."/>
      <w:lvlJc w:val="left"/>
      <w:pPr>
        <w:ind w:left="5760" w:hanging="360"/>
      </w:pPr>
    </w:lvl>
    <w:lvl w:ilvl="8" w:tplc="F4FE5C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C56930"/>
    <w:multiLevelType w:val="hybridMultilevel"/>
    <w:tmpl w:val="2D240EAA"/>
    <w:lvl w:ilvl="0" w:tplc="493AC29E">
      <w:start w:val="1"/>
      <w:numFmt w:val="decimal"/>
      <w:lvlText w:val="%1."/>
      <w:lvlJc w:val="left"/>
      <w:pPr>
        <w:ind w:left="360" w:hanging="360"/>
      </w:pPr>
    </w:lvl>
    <w:lvl w:ilvl="1" w:tplc="CC661648" w:tentative="1">
      <w:start w:val="1"/>
      <w:numFmt w:val="lowerLetter"/>
      <w:lvlText w:val="%2."/>
      <w:lvlJc w:val="left"/>
      <w:pPr>
        <w:ind w:left="1080" w:hanging="360"/>
      </w:pPr>
    </w:lvl>
    <w:lvl w:ilvl="2" w:tplc="05222ABA" w:tentative="1">
      <w:start w:val="1"/>
      <w:numFmt w:val="lowerRoman"/>
      <w:lvlText w:val="%3."/>
      <w:lvlJc w:val="right"/>
      <w:pPr>
        <w:ind w:left="1800" w:hanging="180"/>
      </w:pPr>
    </w:lvl>
    <w:lvl w:ilvl="3" w:tplc="A31AC03A" w:tentative="1">
      <w:start w:val="1"/>
      <w:numFmt w:val="decimal"/>
      <w:lvlText w:val="%4."/>
      <w:lvlJc w:val="left"/>
      <w:pPr>
        <w:ind w:left="2520" w:hanging="360"/>
      </w:pPr>
    </w:lvl>
    <w:lvl w:ilvl="4" w:tplc="F3EE7EDA" w:tentative="1">
      <w:start w:val="1"/>
      <w:numFmt w:val="lowerLetter"/>
      <w:lvlText w:val="%5."/>
      <w:lvlJc w:val="left"/>
      <w:pPr>
        <w:ind w:left="3240" w:hanging="360"/>
      </w:pPr>
    </w:lvl>
    <w:lvl w:ilvl="5" w:tplc="EA0C8FC2" w:tentative="1">
      <w:start w:val="1"/>
      <w:numFmt w:val="lowerRoman"/>
      <w:lvlText w:val="%6."/>
      <w:lvlJc w:val="right"/>
      <w:pPr>
        <w:ind w:left="3960" w:hanging="180"/>
      </w:pPr>
    </w:lvl>
    <w:lvl w:ilvl="6" w:tplc="A13E5A04" w:tentative="1">
      <w:start w:val="1"/>
      <w:numFmt w:val="decimal"/>
      <w:lvlText w:val="%7."/>
      <w:lvlJc w:val="left"/>
      <w:pPr>
        <w:ind w:left="4680" w:hanging="360"/>
      </w:pPr>
    </w:lvl>
    <w:lvl w:ilvl="7" w:tplc="B3FC4C0A" w:tentative="1">
      <w:start w:val="1"/>
      <w:numFmt w:val="lowerLetter"/>
      <w:lvlText w:val="%8."/>
      <w:lvlJc w:val="left"/>
      <w:pPr>
        <w:ind w:left="5400" w:hanging="360"/>
      </w:pPr>
    </w:lvl>
    <w:lvl w:ilvl="8" w:tplc="9440E8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96EE0"/>
    <w:multiLevelType w:val="hybridMultilevel"/>
    <w:tmpl w:val="3F10D264"/>
    <w:lvl w:ilvl="0" w:tplc="FD9E1E48">
      <w:start w:val="1"/>
      <w:numFmt w:val="decimal"/>
      <w:lvlText w:val="%1)"/>
      <w:lvlJc w:val="left"/>
      <w:pPr>
        <w:ind w:left="1068" w:hanging="360"/>
      </w:pPr>
    </w:lvl>
    <w:lvl w:ilvl="1" w:tplc="F91E8794" w:tentative="1">
      <w:start w:val="1"/>
      <w:numFmt w:val="lowerLetter"/>
      <w:lvlText w:val="%2."/>
      <w:lvlJc w:val="left"/>
      <w:pPr>
        <w:ind w:left="1788" w:hanging="360"/>
      </w:pPr>
    </w:lvl>
    <w:lvl w:ilvl="2" w:tplc="CB4E13A4" w:tentative="1">
      <w:start w:val="1"/>
      <w:numFmt w:val="lowerRoman"/>
      <w:lvlText w:val="%3."/>
      <w:lvlJc w:val="right"/>
      <w:pPr>
        <w:ind w:left="2508" w:hanging="180"/>
      </w:pPr>
    </w:lvl>
    <w:lvl w:ilvl="3" w:tplc="BCBC0100" w:tentative="1">
      <w:start w:val="1"/>
      <w:numFmt w:val="decimal"/>
      <w:lvlText w:val="%4."/>
      <w:lvlJc w:val="left"/>
      <w:pPr>
        <w:ind w:left="3228" w:hanging="360"/>
      </w:pPr>
    </w:lvl>
    <w:lvl w:ilvl="4" w:tplc="A9A4A43A" w:tentative="1">
      <w:start w:val="1"/>
      <w:numFmt w:val="lowerLetter"/>
      <w:lvlText w:val="%5."/>
      <w:lvlJc w:val="left"/>
      <w:pPr>
        <w:ind w:left="3948" w:hanging="360"/>
      </w:pPr>
    </w:lvl>
    <w:lvl w:ilvl="5" w:tplc="C5BE7BEE" w:tentative="1">
      <w:start w:val="1"/>
      <w:numFmt w:val="lowerRoman"/>
      <w:lvlText w:val="%6."/>
      <w:lvlJc w:val="right"/>
      <w:pPr>
        <w:ind w:left="4668" w:hanging="180"/>
      </w:pPr>
    </w:lvl>
    <w:lvl w:ilvl="6" w:tplc="CA6ACAC0" w:tentative="1">
      <w:start w:val="1"/>
      <w:numFmt w:val="decimal"/>
      <w:lvlText w:val="%7."/>
      <w:lvlJc w:val="left"/>
      <w:pPr>
        <w:ind w:left="5388" w:hanging="360"/>
      </w:pPr>
    </w:lvl>
    <w:lvl w:ilvl="7" w:tplc="E50A4B5E" w:tentative="1">
      <w:start w:val="1"/>
      <w:numFmt w:val="lowerLetter"/>
      <w:lvlText w:val="%8."/>
      <w:lvlJc w:val="left"/>
      <w:pPr>
        <w:ind w:left="6108" w:hanging="360"/>
      </w:pPr>
    </w:lvl>
    <w:lvl w:ilvl="8" w:tplc="A62EC5C2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B69B5"/>
    <w:multiLevelType w:val="hybridMultilevel"/>
    <w:tmpl w:val="3F10D264"/>
    <w:lvl w:ilvl="0" w:tplc="32D0A628">
      <w:start w:val="1"/>
      <w:numFmt w:val="decimal"/>
      <w:lvlText w:val="%1)"/>
      <w:lvlJc w:val="left"/>
      <w:pPr>
        <w:ind w:left="360" w:hanging="360"/>
      </w:pPr>
    </w:lvl>
    <w:lvl w:ilvl="1" w:tplc="00586AA8" w:tentative="1">
      <w:start w:val="1"/>
      <w:numFmt w:val="lowerLetter"/>
      <w:lvlText w:val="%2."/>
      <w:lvlJc w:val="left"/>
      <w:pPr>
        <w:ind w:left="1080" w:hanging="360"/>
      </w:pPr>
    </w:lvl>
    <w:lvl w:ilvl="2" w:tplc="2020EE8E" w:tentative="1">
      <w:start w:val="1"/>
      <w:numFmt w:val="lowerRoman"/>
      <w:lvlText w:val="%3."/>
      <w:lvlJc w:val="right"/>
      <w:pPr>
        <w:ind w:left="1800" w:hanging="180"/>
      </w:pPr>
    </w:lvl>
    <w:lvl w:ilvl="3" w:tplc="3C923C28" w:tentative="1">
      <w:start w:val="1"/>
      <w:numFmt w:val="decimal"/>
      <w:lvlText w:val="%4."/>
      <w:lvlJc w:val="left"/>
      <w:pPr>
        <w:ind w:left="2520" w:hanging="360"/>
      </w:pPr>
    </w:lvl>
    <w:lvl w:ilvl="4" w:tplc="2ADA6A10" w:tentative="1">
      <w:start w:val="1"/>
      <w:numFmt w:val="lowerLetter"/>
      <w:lvlText w:val="%5."/>
      <w:lvlJc w:val="left"/>
      <w:pPr>
        <w:ind w:left="3240" w:hanging="360"/>
      </w:pPr>
    </w:lvl>
    <w:lvl w:ilvl="5" w:tplc="4D4484C8" w:tentative="1">
      <w:start w:val="1"/>
      <w:numFmt w:val="lowerRoman"/>
      <w:lvlText w:val="%6."/>
      <w:lvlJc w:val="right"/>
      <w:pPr>
        <w:ind w:left="3960" w:hanging="180"/>
      </w:pPr>
    </w:lvl>
    <w:lvl w:ilvl="6" w:tplc="7ADA92D2" w:tentative="1">
      <w:start w:val="1"/>
      <w:numFmt w:val="decimal"/>
      <w:lvlText w:val="%7."/>
      <w:lvlJc w:val="left"/>
      <w:pPr>
        <w:ind w:left="4680" w:hanging="360"/>
      </w:pPr>
    </w:lvl>
    <w:lvl w:ilvl="7" w:tplc="2CAC324C" w:tentative="1">
      <w:start w:val="1"/>
      <w:numFmt w:val="lowerLetter"/>
      <w:lvlText w:val="%8."/>
      <w:lvlJc w:val="left"/>
      <w:pPr>
        <w:ind w:left="5400" w:hanging="360"/>
      </w:pPr>
    </w:lvl>
    <w:lvl w:ilvl="8" w:tplc="FB58164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FA7685"/>
    <w:multiLevelType w:val="hybridMultilevel"/>
    <w:tmpl w:val="8B303A24"/>
    <w:lvl w:ilvl="0" w:tplc="2BAE2E08">
      <w:start w:val="1"/>
      <w:numFmt w:val="decimal"/>
      <w:lvlText w:val="%1."/>
      <w:lvlJc w:val="left"/>
      <w:pPr>
        <w:ind w:left="720" w:hanging="360"/>
      </w:pPr>
    </w:lvl>
    <w:lvl w:ilvl="1" w:tplc="5412B0AE" w:tentative="1">
      <w:start w:val="1"/>
      <w:numFmt w:val="lowerLetter"/>
      <w:lvlText w:val="%2."/>
      <w:lvlJc w:val="left"/>
      <w:pPr>
        <w:ind w:left="1440" w:hanging="360"/>
      </w:pPr>
    </w:lvl>
    <w:lvl w:ilvl="2" w:tplc="85CC7532" w:tentative="1">
      <w:start w:val="1"/>
      <w:numFmt w:val="lowerRoman"/>
      <w:lvlText w:val="%3."/>
      <w:lvlJc w:val="right"/>
      <w:pPr>
        <w:ind w:left="2160" w:hanging="180"/>
      </w:pPr>
    </w:lvl>
    <w:lvl w:ilvl="3" w:tplc="6900C124" w:tentative="1">
      <w:start w:val="1"/>
      <w:numFmt w:val="decimal"/>
      <w:lvlText w:val="%4."/>
      <w:lvlJc w:val="left"/>
      <w:pPr>
        <w:ind w:left="2880" w:hanging="360"/>
      </w:pPr>
    </w:lvl>
    <w:lvl w:ilvl="4" w:tplc="1082C672" w:tentative="1">
      <w:start w:val="1"/>
      <w:numFmt w:val="lowerLetter"/>
      <w:lvlText w:val="%5."/>
      <w:lvlJc w:val="left"/>
      <w:pPr>
        <w:ind w:left="3600" w:hanging="360"/>
      </w:pPr>
    </w:lvl>
    <w:lvl w:ilvl="5" w:tplc="8C5C3156" w:tentative="1">
      <w:start w:val="1"/>
      <w:numFmt w:val="lowerRoman"/>
      <w:lvlText w:val="%6."/>
      <w:lvlJc w:val="right"/>
      <w:pPr>
        <w:ind w:left="4320" w:hanging="180"/>
      </w:pPr>
    </w:lvl>
    <w:lvl w:ilvl="6" w:tplc="3AF88F16" w:tentative="1">
      <w:start w:val="1"/>
      <w:numFmt w:val="decimal"/>
      <w:lvlText w:val="%7."/>
      <w:lvlJc w:val="left"/>
      <w:pPr>
        <w:ind w:left="5040" w:hanging="360"/>
      </w:pPr>
    </w:lvl>
    <w:lvl w:ilvl="7" w:tplc="A3A0E0D8" w:tentative="1">
      <w:start w:val="1"/>
      <w:numFmt w:val="lowerLetter"/>
      <w:lvlText w:val="%8."/>
      <w:lvlJc w:val="left"/>
      <w:pPr>
        <w:ind w:left="5760" w:hanging="360"/>
      </w:pPr>
    </w:lvl>
    <w:lvl w:ilvl="8" w:tplc="5276D0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2118E"/>
    <w:multiLevelType w:val="multilevel"/>
    <w:tmpl w:val="B32C2752"/>
    <w:lvl w:ilvl="0">
      <w:start w:val="1"/>
      <w:numFmt w:val="decimal"/>
      <w:pStyle w:val="Numerowanie-1poziom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447F0E3E"/>
    <w:multiLevelType w:val="hybridMultilevel"/>
    <w:tmpl w:val="2D240EAA"/>
    <w:lvl w:ilvl="0" w:tplc="18E697A2">
      <w:start w:val="1"/>
      <w:numFmt w:val="decimal"/>
      <w:lvlText w:val="%1."/>
      <w:lvlJc w:val="left"/>
      <w:pPr>
        <w:ind w:left="360" w:hanging="360"/>
      </w:pPr>
    </w:lvl>
    <w:lvl w:ilvl="1" w:tplc="A8FAF5FA" w:tentative="1">
      <w:start w:val="1"/>
      <w:numFmt w:val="lowerLetter"/>
      <w:lvlText w:val="%2."/>
      <w:lvlJc w:val="left"/>
      <w:pPr>
        <w:ind w:left="1080" w:hanging="360"/>
      </w:pPr>
    </w:lvl>
    <w:lvl w:ilvl="2" w:tplc="32680A90" w:tentative="1">
      <w:start w:val="1"/>
      <w:numFmt w:val="lowerRoman"/>
      <w:lvlText w:val="%3."/>
      <w:lvlJc w:val="right"/>
      <w:pPr>
        <w:ind w:left="1800" w:hanging="180"/>
      </w:pPr>
    </w:lvl>
    <w:lvl w:ilvl="3" w:tplc="86DACD50" w:tentative="1">
      <w:start w:val="1"/>
      <w:numFmt w:val="decimal"/>
      <w:lvlText w:val="%4."/>
      <w:lvlJc w:val="left"/>
      <w:pPr>
        <w:ind w:left="2520" w:hanging="360"/>
      </w:pPr>
    </w:lvl>
    <w:lvl w:ilvl="4" w:tplc="24F63666" w:tentative="1">
      <w:start w:val="1"/>
      <w:numFmt w:val="lowerLetter"/>
      <w:lvlText w:val="%5."/>
      <w:lvlJc w:val="left"/>
      <w:pPr>
        <w:ind w:left="3240" w:hanging="360"/>
      </w:pPr>
    </w:lvl>
    <w:lvl w:ilvl="5" w:tplc="5B7ACD62" w:tentative="1">
      <w:start w:val="1"/>
      <w:numFmt w:val="lowerRoman"/>
      <w:lvlText w:val="%6."/>
      <w:lvlJc w:val="right"/>
      <w:pPr>
        <w:ind w:left="3960" w:hanging="180"/>
      </w:pPr>
    </w:lvl>
    <w:lvl w:ilvl="6" w:tplc="D4681BF0" w:tentative="1">
      <w:start w:val="1"/>
      <w:numFmt w:val="decimal"/>
      <w:lvlText w:val="%7."/>
      <w:lvlJc w:val="left"/>
      <w:pPr>
        <w:ind w:left="4680" w:hanging="360"/>
      </w:pPr>
    </w:lvl>
    <w:lvl w:ilvl="7" w:tplc="1D64F916" w:tentative="1">
      <w:start w:val="1"/>
      <w:numFmt w:val="lowerLetter"/>
      <w:lvlText w:val="%8."/>
      <w:lvlJc w:val="left"/>
      <w:pPr>
        <w:ind w:left="5400" w:hanging="360"/>
      </w:pPr>
    </w:lvl>
    <w:lvl w:ilvl="8" w:tplc="5B7C2AA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9E1017"/>
    <w:multiLevelType w:val="hybridMultilevel"/>
    <w:tmpl w:val="C4D4B0FA"/>
    <w:lvl w:ilvl="0" w:tplc="A04E45BE">
      <w:start w:val="1"/>
      <w:numFmt w:val="decimal"/>
      <w:lvlText w:val="%1)"/>
      <w:lvlJc w:val="left"/>
      <w:pPr>
        <w:ind w:left="360" w:hanging="360"/>
      </w:pPr>
    </w:lvl>
    <w:lvl w:ilvl="1" w:tplc="00983A80" w:tentative="1">
      <w:start w:val="1"/>
      <w:numFmt w:val="lowerLetter"/>
      <w:lvlText w:val="%2."/>
      <w:lvlJc w:val="left"/>
      <w:pPr>
        <w:ind w:left="1080" w:hanging="360"/>
      </w:pPr>
    </w:lvl>
    <w:lvl w:ilvl="2" w:tplc="B5C00D3E" w:tentative="1">
      <w:start w:val="1"/>
      <w:numFmt w:val="lowerRoman"/>
      <w:lvlText w:val="%3."/>
      <w:lvlJc w:val="right"/>
      <w:pPr>
        <w:ind w:left="1800" w:hanging="180"/>
      </w:pPr>
    </w:lvl>
    <w:lvl w:ilvl="3" w:tplc="7DEEB984" w:tentative="1">
      <w:start w:val="1"/>
      <w:numFmt w:val="decimal"/>
      <w:lvlText w:val="%4."/>
      <w:lvlJc w:val="left"/>
      <w:pPr>
        <w:ind w:left="2520" w:hanging="360"/>
      </w:pPr>
    </w:lvl>
    <w:lvl w:ilvl="4" w:tplc="B6CC209E" w:tentative="1">
      <w:start w:val="1"/>
      <w:numFmt w:val="lowerLetter"/>
      <w:lvlText w:val="%5."/>
      <w:lvlJc w:val="left"/>
      <w:pPr>
        <w:ind w:left="3240" w:hanging="360"/>
      </w:pPr>
    </w:lvl>
    <w:lvl w:ilvl="5" w:tplc="B0C05978" w:tentative="1">
      <w:start w:val="1"/>
      <w:numFmt w:val="lowerRoman"/>
      <w:lvlText w:val="%6."/>
      <w:lvlJc w:val="right"/>
      <w:pPr>
        <w:ind w:left="3960" w:hanging="180"/>
      </w:pPr>
    </w:lvl>
    <w:lvl w:ilvl="6" w:tplc="BB041484" w:tentative="1">
      <w:start w:val="1"/>
      <w:numFmt w:val="decimal"/>
      <w:lvlText w:val="%7."/>
      <w:lvlJc w:val="left"/>
      <w:pPr>
        <w:ind w:left="4680" w:hanging="360"/>
      </w:pPr>
    </w:lvl>
    <w:lvl w:ilvl="7" w:tplc="8A0C5D5E" w:tentative="1">
      <w:start w:val="1"/>
      <w:numFmt w:val="lowerLetter"/>
      <w:lvlText w:val="%8."/>
      <w:lvlJc w:val="left"/>
      <w:pPr>
        <w:ind w:left="5400" w:hanging="360"/>
      </w:pPr>
    </w:lvl>
    <w:lvl w:ilvl="8" w:tplc="77E4DE9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C245D3"/>
    <w:multiLevelType w:val="hybridMultilevel"/>
    <w:tmpl w:val="2D240EAA"/>
    <w:lvl w:ilvl="0" w:tplc="8752E2E2">
      <w:start w:val="1"/>
      <w:numFmt w:val="decimal"/>
      <w:lvlText w:val="%1."/>
      <w:lvlJc w:val="left"/>
      <w:pPr>
        <w:ind w:left="360" w:hanging="360"/>
      </w:pPr>
    </w:lvl>
    <w:lvl w:ilvl="1" w:tplc="98C099F0" w:tentative="1">
      <w:start w:val="1"/>
      <w:numFmt w:val="lowerLetter"/>
      <w:lvlText w:val="%2."/>
      <w:lvlJc w:val="left"/>
      <w:pPr>
        <w:ind w:left="1080" w:hanging="360"/>
      </w:pPr>
    </w:lvl>
    <w:lvl w:ilvl="2" w:tplc="0108CF42" w:tentative="1">
      <w:start w:val="1"/>
      <w:numFmt w:val="lowerRoman"/>
      <w:lvlText w:val="%3."/>
      <w:lvlJc w:val="right"/>
      <w:pPr>
        <w:ind w:left="1800" w:hanging="180"/>
      </w:pPr>
    </w:lvl>
    <w:lvl w:ilvl="3" w:tplc="9E7EED54" w:tentative="1">
      <w:start w:val="1"/>
      <w:numFmt w:val="decimal"/>
      <w:lvlText w:val="%4."/>
      <w:lvlJc w:val="left"/>
      <w:pPr>
        <w:ind w:left="2520" w:hanging="360"/>
      </w:pPr>
    </w:lvl>
    <w:lvl w:ilvl="4" w:tplc="532E8C88" w:tentative="1">
      <w:start w:val="1"/>
      <w:numFmt w:val="lowerLetter"/>
      <w:lvlText w:val="%5."/>
      <w:lvlJc w:val="left"/>
      <w:pPr>
        <w:ind w:left="3240" w:hanging="360"/>
      </w:pPr>
    </w:lvl>
    <w:lvl w:ilvl="5" w:tplc="9F8ADD2A" w:tentative="1">
      <w:start w:val="1"/>
      <w:numFmt w:val="lowerRoman"/>
      <w:lvlText w:val="%6."/>
      <w:lvlJc w:val="right"/>
      <w:pPr>
        <w:ind w:left="3960" w:hanging="180"/>
      </w:pPr>
    </w:lvl>
    <w:lvl w:ilvl="6" w:tplc="5598393A" w:tentative="1">
      <w:start w:val="1"/>
      <w:numFmt w:val="decimal"/>
      <w:lvlText w:val="%7."/>
      <w:lvlJc w:val="left"/>
      <w:pPr>
        <w:ind w:left="4680" w:hanging="360"/>
      </w:pPr>
    </w:lvl>
    <w:lvl w:ilvl="7" w:tplc="D608A408" w:tentative="1">
      <w:start w:val="1"/>
      <w:numFmt w:val="lowerLetter"/>
      <w:lvlText w:val="%8."/>
      <w:lvlJc w:val="left"/>
      <w:pPr>
        <w:ind w:left="5400" w:hanging="360"/>
      </w:pPr>
    </w:lvl>
    <w:lvl w:ilvl="8" w:tplc="3304A6B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61693F"/>
    <w:multiLevelType w:val="hybridMultilevel"/>
    <w:tmpl w:val="668C6E02"/>
    <w:lvl w:ilvl="0" w:tplc="5AE4344A">
      <w:start w:val="1"/>
      <w:numFmt w:val="decimal"/>
      <w:lvlText w:val="%1)"/>
      <w:lvlJc w:val="left"/>
      <w:pPr>
        <w:ind w:left="1068" w:hanging="360"/>
      </w:pPr>
    </w:lvl>
    <w:lvl w:ilvl="1" w:tplc="58C05150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B8A64CC4" w:tentative="1">
      <w:start w:val="1"/>
      <w:numFmt w:val="lowerRoman"/>
      <w:lvlText w:val="%3."/>
      <w:lvlJc w:val="right"/>
      <w:pPr>
        <w:ind w:left="2508" w:hanging="180"/>
      </w:pPr>
    </w:lvl>
    <w:lvl w:ilvl="3" w:tplc="855EF57E" w:tentative="1">
      <w:start w:val="1"/>
      <w:numFmt w:val="decimal"/>
      <w:lvlText w:val="%4."/>
      <w:lvlJc w:val="left"/>
      <w:pPr>
        <w:ind w:left="3228" w:hanging="360"/>
      </w:pPr>
    </w:lvl>
    <w:lvl w:ilvl="4" w:tplc="8F4239C6" w:tentative="1">
      <w:start w:val="1"/>
      <w:numFmt w:val="lowerLetter"/>
      <w:lvlText w:val="%5."/>
      <w:lvlJc w:val="left"/>
      <w:pPr>
        <w:ind w:left="3948" w:hanging="360"/>
      </w:pPr>
    </w:lvl>
    <w:lvl w:ilvl="5" w:tplc="E1DAEBD0" w:tentative="1">
      <w:start w:val="1"/>
      <w:numFmt w:val="lowerRoman"/>
      <w:lvlText w:val="%6."/>
      <w:lvlJc w:val="right"/>
      <w:pPr>
        <w:ind w:left="4668" w:hanging="180"/>
      </w:pPr>
    </w:lvl>
    <w:lvl w:ilvl="6" w:tplc="17E29B5A" w:tentative="1">
      <w:start w:val="1"/>
      <w:numFmt w:val="decimal"/>
      <w:lvlText w:val="%7."/>
      <w:lvlJc w:val="left"/>
      <w:pPr>
        <w:ind w:left="5388" w:hanging="360"/>
      </w:pPr>
    </w:lvl>
    <w:lvl w:ilvl="7" w:tplc="69FEB1E6" w:tentative="1">
      <w:start w:val="1"/>
      <w:numFmt w:val="lowerLetter"/>
      <w:lvlText w:val="%8."/>
      <w:lvlJc w:val="left"/>
      <w:pPr>
        <w:ind w:left="6108" w:hanging="360"/>
      </w:pPr>
    </w:lvl>
    <w:lvl w:ilvl="8" w:tplc="5E86AEA6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6771DBD"/>
    <w:multiLevelType w:val="hybridMultilevel"/>
    <w:tmpl w:val="8B303A24"/>
    <w:lvl w:ilvl="0" w:tplc="E84C2E38">
      <w:start w:val="1"/>
      <w:numFmt w:val="decimal"/>
      <w:lvlText w:val="%1."/>
      <w:lvlJc w:val="left"/>
      <w:pPr>
        <w:ind w:left="720" w:hanging="360"/>
      </w:pPr>
    </w:lvl>
    <w:lvl w:ilvl="1" w:tplc="A0FA2D2C" w:tentative="1">
      <w:start w:val="1"/>
      <w:numFmt w:val="lowerLetter"/>
      <w:lvlText w:val="%2."/>
      <w:lvlJc w:val="left"/>
      <w:pPr>
        <w:ind w:left="1440" w:hanging="360"/>
      </w:pPr>
    </w:lvl>
    <w:lvl w:ilvl="2" w:tplc="6B3401FE" w:tentative="1">
      <w:start w:val="1"/>
      <w:numFmt w:val="lowerRoman"/>
      <w:lvlText w:val="%3."/>
      <w:lvlJc w:val="right"/>
      <w:pPr>
        <w:ind w:left="2160" w:hanging="180"/>
      </w:pPr>
    </w:lvl>
    <w:lvl w:ilvl="3" w:tplc="D4D6B2E8" w:tentative="1">
      <w:start w:val="1"/>
      <w:numFmt w:val="decimal"/>
      <w:lvlText w:val="%4."/>
      <w:lvlJc w:val="left"/>
      <w:pPr>
        <w:ind w:left="2880" w:hanging="360"/>
      </w:pPr>
    </w:lvl>
    <w:lvl w:ilvl="4" w:tplc="18D63FBA" w:tentative="1">
      <w:start w:val="1"/>
      <w:numFmt w:val="lowerLetter"/>
      <w:lvlText w:val="%5."/>
      <w:lvlJc w:val="left"/>
      <w:pPr>
        <w:ind w:left="3600" w:hanging="360"/>
      </w:pPr>
    </w:lvl>
    <w:lvl w:ilvl="5" w:tplc="27D2F35A" w:tentative="1">
      <w:start w:val="1"/>
      <w:numFmt w:val="lowerRoman"/>
      <w:lvlText w:val="%6."/>
      <w:lvlJc w:val="right"/>
      <w:pPr>
        <w:ind w:left="4320" w:hanging="180"/>
      </w:pPr>
    </w:lvl>
    <w:lvl w:ilvl="6" w:tplc="6E90E70C" w:tentative="1">
      <w:start w:val="1"/>
      <w:numFmt w:val="decimal"/>
      <w:lvlText w:val="%7."/>
      <w:lvlJc w:val="left"/>
      <w:pPr>
        <w:ind w:left="5040" w:hanging="360"/>
      </w:pPr>
    </w:lvl>
    <w:lvl w:ilvl="7" w:tplc="6B868826" w:tentative="1">
      <w:start w:val="1"/>
      <w:numFmt w:val="lowerLetter"/>
      <w:lvlText w:val="%8."/>
      <w:lvlJc w:val="left"/>
      <w:pPr>
        <w:ind w:left="5760" w:hanging="360"/>
      </w:pPr>
    </w:lvl>
    <w:lvl w:ilvl="8" w:tplc="992EE2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75953"/>
    <w:multiLevelType w:val="hybridMultilevel"/>
    <w:tmpl w:val="8B303A24"/>
    <w:lvl w:ilvl="0" w:tplc="FE1AE390">
      <w:start w:val="1"/>
      <w:numFmt w:val="decimal"/>
      <w:lvlText w:val="%1."/>
      <w:lvlJc w:val="left"/>
      <w:pPr>
        <w:ind w:left="720" w:hanging="360"/>
      </w:pPr>
    </w:lvl>
    <w:lvl w:ilvl="1" w:tplc="9A948CFE" w:tentative="1">
      <w:start w:val="1"/>
      <w:numFmt w:val="lowerLetter"/>
      <w:lvlText w:val="%2."/>
      <w:lvlJc w:val="left"/>
      <w:pPr>
        <w:ind w:left="1440" w:hanging="360"/>
      </w:pPr>
    </w:lvl>
    <w:lvl w:ilvl="2" w:tplc="4F86222A" w:tentative="1">
      <w:start w:val="1"/>
      <w:numFmt w:val="lowerRoman"/>
      <w:lvlText w:val="%3."/>
      <w:lvlJc w:val="right"/>
      <w:pPr>
        <w:ind w:left="2160" w:hanging="180"/>
      </w:pPr>
    </w:lvl>
    <w:lvl w:ilvl="3" w:tplc="F976B7FA" w:tentative="1">
      <w:start w:val="1"/>
      <w:numFmt w:val="decimal"/>
      <w:lvlText w:val="%4."/>
      <w:lvlJc w:val="left"/>
      <w:pPr>
        <w:ind w:left="2880" w:hanging="360"/>
      </w:pPr>
    </w:lvl>
    <w:lvl w:ilvl="4" w:tplc="7D50D8CE" w:tentative="1">
      <w:start w:val="1"/>
      <w:numFmt w:val="lowerLetter"/>
      <w:lvlText w:val="%5."/>
      <w:lvlJc w:val="left"/>
      <w:pPr>
        <w:ind w:left="3600" w:hanging="360"/>
      </w:pPr>
    </w:lvl>
    <w:lvl w:ilvl="5" w:tplc="093480D0" w:tentative="1">
      <w:start w:val="1"/>
      <w:numFmt w:val="lowerRoman"/>
      <w:lvlText w:val="%6."/>
      <w:lvlJc w:val="right"/>
      <w:pPr>
        <w:ind w:left="4320" w:hanging="180"/>
      </w:pPr>
    </w:lvl>
    <w:lvl w:ilvl="6" w:tplc="2384F73C" w:tentative="1">
      <w:start w:val="1"/>
      <w:numFmt w:val="decimal"/>
      <w:lvlText w:val="%7."/>
      <w:lvlJc w:val="left"/>
      <w:pPr>
        <w:ind w:left="5040" w:hanging="360"/>
      </w:pPr>
    </w:lvl>
    <w:lvl w:ilvl="7" w:tplc="421A2F3C" w:tentative="1">
      <w:start w:val="1"/>
      <w:numFmt w:val="lowerLetter"/>
      <w:lvlText w:val="%8."/>
      <w:lvlJc w:val="left"/>
      <w:pPr>
        <w:ind w:left="5760" w:hanging="360"/>
      </w:pPr>
    </w:lvl>
    <w:lvl w:ilvl="8" w:tplc="5EB6EF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8598D"/>
    <w:multiLevelType w:val="multilevel"/>
    <w:tmpl w:val="2C74AA14"/>
    <w:lvl w:ilvl="0">
      <w:start w:val="1"/>
      <w:numFmt w:val="decimal"/>
      <w:pStyle w:val="NAG1"/>
      <w:lvlText w:val="%1."/>
      <w:lvlJc w:val="left"/>
      <w:pPr>
        <w:ind w:left="360" w:hanging="360"/>
      </w:pPr>
    </w:lvl>
    <w:lvl w:ilvl="1">
      <w:start w:val="1"/>
      <w:numFmt w:val="decimal"/>
      <w:pStyle w:val="NAG2"/>
      <w:lvlText w:val="%1.%2."/>
      <w:lvlJc w:val="left"/>
      <w:pPr>
        <w:ind w:left="100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3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0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13"/>
  </w:num>
  <w:num w:numId="10">
    <w:abstractNumId w:val="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</w:num>
  <w:num w:numId="14">
    <w:abstractNumId w:val="10"/>
  </w:num>
  <w:num w:numId="15">
    <w:abstractNumId w:val="4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ól-Suchecka Beata">
    <w15:presenceInfo w15:providerId="AD" w15:userId="S::bkrol-suchecka@gddkia.gov.pl::2acdc8cd-2127-403e-8ce3-7ee2259523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B03"/>
    <w:rsid w:val="00307D14"/>
    <w:rsid w:val="00433F5A"/>
    <w:rsid w:val="0047321A"/>
    <w:rsid w:val="007C7278"/>
    <w:rsid w:val="009C4872"/>
    <w:rsid w:val="009D4673"/>
    <w:rsid w:val="00CF2B03"/>
    <w:rsid w:val="00E40DE1"/>
    <w:rsid w:val="00EC6A92"/>
    <w:rsid w:val="00F6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29997E"/>
  <w15:docId w15:val="{9F4D8633-6CCB-4A51-B004-60F2FDB98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25FA2"/>
  </w:style>
  <w:style w:type="paragraph" w:styleId="Nagwek2">
    <w:name w:val="heading 2"/>
    <w:basedOn w:val="Normalny"/>
    <w:link w:val="Nagwek2Znak"/>
    <w:uiPriority w:val="9"/>
    <w:qFormat/>
    <w:rsid w:val="00C218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776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4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4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42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2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2E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364"/>
  </w:style>
  <w:style w:type="paragraph" w:styleId="Stopka">
    <w:name w:val="footer"/>
    <w:basedOn w:val="Normalny"/>
    <w:link w:val="Stopka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364"/>
  </w:style>
  <w:style w:type="table" w:styleId="Tabela-Siatka">
    <w:name w:val="Table Grid"/>
    <w:basedOn w:val="Standardowy"/>
    <w:uiPriority w:val="59"/>
    <w:rsid w:val="0048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0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0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045"/>
    <w:rPr>
      <w:vertAlign w:val="superscript"/>
    </w:rPr>
  </w:style>
  <w:style w:type="paragraph" w:customStyle="1" w:styleId="NAG1">
    <w:name w:val="NAG_1"/>
    <w:basedOn w:val="Akapitzlist"/>
    <w:qFormat/>
    <w:rsid w:val="001C2E5D"/>
    <w:pPr>
      <w:numPr>
        <w:numId w:val="1"/>
      </w:numPr>
      <w:spacing w:before="400" w:after="200" w:line="276" w:lineRule="auto"/>
      <w:ind w:left="284" w:hanging="284"/>
      <w:contextualSpacing w:val="0"/>
    </w:pPr>
    <w:rPr>
      <w:rFonts w:ascii="Arial" w:hAnsi="Arial" w:cs="Arial"/>
      <w:b/>
      <w:caps/>
      <w:sz w:val="24"/>
      <w:szCs w:val="21"/>
    </w:rPr>
  </w:style>
  <w:style w:type="paragraph" w:customStyle="1" w:styleId="NAG2">
    <w:name w:val="NAG_2"/>
    <w:basedOn w:val="Akapitzlist"/>
    <w:qFormat/>
    <w:rsid w:val="001C2E5D"/>
    <w:pPr>
      <w:numPr>
        <w:ilvl w:val="1"/>
        <w:numId w:val="1"/>
      </w:numPr>
      <w:spacing w:after="200" w:line="276" w:lineRule="auto"/>
      <w:ind w:left="851" w:hanging="567"/>
      <w:contextualSpacing w:val="0"/>
      <w:jc w:val="both"/>
    </w:pPr>
    <w:rPr>
      <w:rFonts w:ascii="Arial" w:hAnsi="Arial" w:cs="Arial"/>
      <w:sz w:val="20"/>
    </w:rPr>
  </w:style>
  <w:style w:type="paragraph" w:customStyle="1" w:styleId="NAG3">
    <w:name w:val="NAG_3"/>
    <w:basedOn w:val="NAG2"/>
    <w:qFormat/>
    <w:rsid w:val="001C2E5D"/>
    <w:pPr>
      <w:numPr>
        <w:ilvl w:val="2"/>
      </w:numPr>
      <w:ind w:left="1814" w:hanging="907"/>
    </w:pPr>
  </w:style>
  <w:style w:type="character" w:styleId="Hipercze">
    <w:name w:val="Hyperlink"/>
    <w:basedOn w:val="Domylnaczcionkaakapitu"/>
    <w:uiPriority w:val="99"/>
    <w:unhideWhenUsed/>
    <w:rsid w:val="00F6256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256E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D0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BFF"/>
  </w:style>
  <w:style w:type="character" w:customStyle="1" w:styleId="eop">
    <w:name w:val="eop"/>
    <w:basedOn w:val="Domylnaczcionkaakapitu"/>
    <w:rsid w:val="00BD0BFF"/>
  </w:style>
  <w:style w:type="character" w:customStyle="1" w:styleId="scxw31618791">
    <w:name w:val="scxw31618791"/>
    <w:basedOn w:val="Domylnaczcionkaakapitu"/>
    <w:rsid w:val="00BD0BFF"/>
  </w:style>
  <w:style w:type="character" w:customStyle="1" w:styleId="contextualspellingandgrammarerror">
    <w:name w:val="contextualspellingandgrammarerror"/>
    <w:basedOn w:val="Domylnaczcionkaakapitu"/>
    <w:rsid w:val="00BD0BFF"/>
  </w:style>
  <w:style w:type="character" w:styleId="UyteHipercze">
    <w:name w:val="FollowedHyperlink"/>
    <w:basedOn w:val="Domylnaczcionkaakapitu"/>
    <w:uiPriority w:val="99"/>
    <w:semiHidden/>
    <w:unhideWhenUsed/>
    <w:rsid w:val="00FB3688"/>
    <w:rPr>
      <w:color w:val="954F72" w:themeColor="followed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6B160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B160A"/>
    <w:rPr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2182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21821"/>
  </w:style>
  <w:style w:type="paragraph" w:customStyle="1" w:styleId="WypunktowanieZnakZnakZnak">
    <w:name w:val="Wypunktowanie Znak Znak Znak"/>
    <w:basedOn w:val="Normalny"/>
    <w:next w:val="Normalny"/>
    <w:autoRedefine/>
    <w:rsid w:val="00C21821"/>
    <w:pPr>
      <w:numPr>
        <w:ilvl w:val="1"/>
        <w:numId w:val="1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C21821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C21821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C2182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CZCIKSIGIzmozniprzedmczciksigiartykuempunktem">
    <w:name w:val="Z/CZĘŚCI(KSIĘGI) – zm. ozn. i przedm. części (księgi) artykułem (punktem)"/>
    <w:basedOn w:val="Normalny"/>
    <w:uiPriority w:val="28"/>
    <w:qFormat/>
    <w:rsid w:val="00C21821"/>
    <w:pPr>
      <w:keepNext/>
      <w:suppressAutoHyphens/>
      <w:spacing w:before="120" w:after="0" w:line="360" w:lineRule="auto"/>
      <w:ind w:left="510"/>
      <w:jc w:val="center"/>
    </w:pPr>
    <w:rPr>
      <w:rFonts w:ascii="Times" w:eastAsia="Times New Roman" w:hAnsi="Times" w:cs="Times New Roman"/>
      <w:bCs/>
      <w:caps/>
      <w:kern w:val="24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C2182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C2182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21821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C21821"/>
    <w:rPr>
      <w:b/>
      <w:bCs w:val="0"/>
    </w:rPr>
  </w:style>
  <w:style w:type="character" w:customStyle="1" w:styleId="Kkursywa">
    <w:name w:val="_K_ – kursywa"/>
    <w:basedOn w:val="Domylnaczcionkaakapitu"/>
    <w:uiPriority w:val="1"/>
    <w:qFormat/>
    <w:rsid w:val="00C21821"/>
    <w:rPr>
      <w:i/>
      <w:iCs w:val="0"/>
    </w:rPr>
  </w:style>
  <w:style w:type="paragraph" w:customStyle="1" w:styleId="WzorList1">
    <w:name w:val="Wzor List 1)"/>
    <w:basedOn w:val="Normalny"/>
    <w:uiPriority w:val="99"/>
    <w:rsid w:val="00C21821"/>
    <w:pPr>
      <w:widowControl w:val="0"/>
      <w:autoSpaceDE w:val="0"/>
      <w:autoSpaceDN w:val="0"/>
      <w:adjustRightInd w:val="0"/>
      <w:spacing w:before="57" w:after="0" w:line="240" w:lineRule="atLeast"/>
      <w:ind w:left="340" w:hanging="340"/>
      <w:jc w:val="both"/>
      <w:textAlignment w:val="center"/>
    </w:pPr>
    <w:rPr>
      <w:rFonts w:ascii="Myriad Pro" w:eastAsia="Times New Roman" w:hAnsi="Myriad Pro" w:cs="Myriad Pro"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8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C21821"/>
  </w:style>
  <w:style w:type="paragraph" w:customStyle="1" w:styleId="Default">
    <w:name w:val="Default"/>
    <w:rsid w:val="00C2182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C21821"/>
  </w:style>
  <w:style w:type="paragraph" w:styleId="NormalnyWeb">
    <w:name w:val="Normal (Web)"/>
    <w:basedOn w:val="Normalny"/>
    <w:uiPriority w:val="99"/>
    <w:semiHidden/>
    <w:unhideWhenUsed/>
    <w:rsid w:val="00C21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owanie-1poziom">
    <w:name w:val="Numerowanie - 1 poziom"/>
    <w:basedOn w:val="Akapitzlist"/>
    <w:autoRedefine/>
    <w:qFormat/>
    <w:rsid w:val="000F0963"/>
    <w:pPr>
      <w:numPr>
        <w:numId w:val="13"/>
      </w:numPr>
      <w:spacing w:before="80" w:after="80" w:line="276" w:lineRule="auto"/>
      <w:contextualSpacing w:val="0"/>
      <w:jc w:val="both"/>
    </w:pPr>
    <w:rPr>
      <w:rFonts w:ascii="Verdana" w:eastAsia="Times New Roman" w:hAnsi="Verdana" w:cs="Arial"/>
      <w:bCs/>
      <w:sz w:val="20"/>
      <w:szCs w:val="20"/>
      <w:lang w:eastAsia="pl-PL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825B0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6B4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6B4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6B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DA2B6FD3501B44AC712125C1E42D1B" ma:contentTypeVersion="8" ma:contentTypeDescription="Utwórz nowy dokument." ma:contentTypeScope="" ma:versionID="1bbc8dc040cc0117349fb3e8f932b35b">
  <xsd:schema xmlns:xsd="http://www.w3.org/2001/XMLSchema" xmlns:xs="http://www.w3.org/2001/XMLSchema" xmlns:p="http://schemas.microsoft.com/office/2006/metadata/properties" xmlns:ns2="cf00a612-3938-4a83-8779-8610165ae82c" targetNamespace="http://schemas.microsoft.com/office/2006/metadata/properties" ma:root="true" ma:fieldsID="37e14e683b74c27a99c054a5215aee6b" ns2:_="">
    <xsd:import namespace="cf00a612-3938-4a83-8779-8610165ae8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0a612-3938-4a83-8779-8610165ae8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4195E7-A2F7-4D69-B0A9-9FAC615C23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6B843E-0862-4E2B-9AFB-5C1E6E72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0a612-3938-4a83-8779-8610165ae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35437C-DC3E-479F-9802-9E9F8D3460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DD47E5-200F-45C7-A63E-837375DF093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cd3f4b54-febd-4af9-a54a-8f63656bdd6d}" enabled="1" method="Privileged" siteId="{ac7673fd-eec5-4e4f-8c4a-a6417aa2b07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1686</Words>
  <Characters>10117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Mroczek-Lep Ida</dc:creator>
  <cp:lastModifiedBy>Król-Suchecka Beata</cp:lastModifiedBy>
  <cp:revision>2</cp:revision>
  <cp:lastPrinted>2025-08-08T11:32:00Z</cp:lastPrinted>
  <dcterms:created xsi:type="dcterms:W3CDTF">2026-01-27T11:52:00Z</dcterms:created>
  <dcterms:modified xsi:type="dcterms:W3CDTF">2026-01-27T11:52:00Z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0x01010029DA2B6FD3501B44AC712125C1E42D1B</vt:lpwstr>
  </property>
</Properties>
</file>